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F75" w:rsidRPr="00802D61" w:rsidRDefault="005E6F75" w:rsidP="005E6F75">
      <w:pPr>
        <w:pStyle w:val="BodyTextIndent"/>
        <w:spacing w:after="160"/>
        <w:ind w:left="567" w:right="565" w:firstLine="0"/>
        <w:jc w:val="center"/>
        <w:rPr>
          <w:rFonts w:ascii="GHEA Grapalat" w:hAnsi="GHEA Grapalat"/>
          <w:i w:val="0"/>
          <w:sz w:val="24"/>
          <w:szCs w:val="24"/>
        </w:rPr>
      </w:pPr>
      <w:r w:rsidRPr="00FD0971">
        <w:rPr>
          <w:rFonts w:ascii="GHEA Grapalat" w:hAnsi="GHEA Grapalat"/>
          <w:i w:val="0"/>
          <w:sz w:val="24"/>
          <w:szCs w:val="24"/>
        </w:rPr>
        <w:t>ОБЪЯВЛЕНИЕ</w:t>
      </w:r>
      <w:r>
        <w:rPr>
          <w:rFonts w:ascii="GHEA Grapalat" w:hAnsi="GHEA Grapalat"/>
          <w:i w:val="0"/>
          <w:sz w:val="24"/>
          <w:szCs w:val="24"/>
        </w:rPr>
        <w:br/>
      </w:r>
      <w:r w:rsidRPr="00FD0971">
        <w:rPr>
          <w:rFonts w:ascii="GHEA Grapalat" w:hAnsi="GHEA Grapalat"/>
          <w:i w:val="0"/>
          <w:sz w:val="24"/>
          <w:szCs w:val="24"/>
        </w:rPr>
        <w:t>О ЗАПРОСЕ КОТИРОВОК</w:t>
      </w:r>
      <w:r w:rsidRPr="00802D61">
        <w:rPr>
          <w:rFonts w:ascii="GHEA Grapalat" w:hAnsi="GHEA Grapalat"/>
          <w:i w:val="0"/>
          <w:sz w:val="24"/>
          <w:szCs w:val="24"/>
        </w:rPr>
        <w:t xml:space="preserve"> </w:t>
      </w:r>
    </w:p>
    <w:p w:rsidR="005E6F75" w:rsidRPr="00E75F64" w:rsidRDefault="005E6F75" w:rsidP="005E6F75">
      <w:pPr>
        <w:pStyle w:val="BodyTextIndent"/>
        <w:spacing w:after="160" w:line="240" w:lineRule="auto"/>
        <w:ind w:left="567" w:right="565" w:firstLine="0"/>
        <w:jc w:val="center"/>
        <w:rPr>
          <w:rFonts w:ascii="GHEA Grapalat" w:hAnsi="GHEA Grapalat"/>
          <w:i w:val="0"/>
          <w:sz w:val="24"/>
          <w:szCs w:val="24"/>
        </w:rPr>
      </w:pPr>
      <w:r w:rsidRPr="00FD0971">
        <w:rPr>
          <w:rFonts w:ascii="GHEA Grapalat" w:hAnsi="GHEA Grapalat"/>
          <w:i w:val="0"/>
          <w:sz w:val="24"/>
          <w:szCs w:val="24"/>
        </w:rPr>
        <w:t>Настоящий текст объявления утвержден решением Комиссии по</w:t>
      </w:r>
      <w:r>
        <w:rPr>
          <w:rFonts w:ascii="Courier New" w:hAnsi="Courier New" w:cs="Courier New"/>
          <w:i w:val="0"/>
          <w:sz w:val="24"/>
          <w:szCs w:val="24"/>
        </w:rPr>
        <w:t> </w:t>
      </w:r>
      <w:r w:rsidRPr="00FD0971">
        <w:rPr>
          <w:rFonts w:ascii="GHEA Grapalat" w:hAnsi="GHEA Grapalat"/>
          <w:i w:val="0"/>
          <w:sz w:val="24"/>
          <w:szCs w:val="24"/>
        </w:rPr>
        <w:t>запросу кот</w:t>
      </w:r>
      <w:r>
        <w:rPr>
          <w:rFonts w:ascii="GHEA Grapalat" w:hAnsi="GHEA Grapalat"/>
          <w:i w:val="0"/>
          <w:sz w:val="24"/>
          <w:szCs w:val="24"/>
        </w:rPr>
        <w:t xml:space="preserve">ировок </w:t>
      </w:r>
      <w:r w:rsidRPr="0084194C">
        <w:rPr>
          <w:rFonts w:ascii="GHEA Grapalat" w:hAnsi="GHEA Grapalat"/>
          <w:i w:val="0"/>
          <w:sz w:val="24"/>
          <w:szCs w:val="24"/>
        </w:rPr>
        <w:t xml:space="preserve">от </w:t>
      </w:r>
      <w:r w:rsidR="00487AB7">
        <w:rPr>
          <w:rFonts w:ascii="GHEA Grapalat" w:hAnsi="GHEA Grapalat"/>
          <w:i w:val="0"/>
          <w:sz w:val="24"/>
          <w:szCs w:val="24"/>
          <w:lang w:val="hy-AM"/>
        </w:rPr>
        <w:t xml:space="preserve">  </w:t>
      </w:r>
      <w:r w:rsidR="00AF4494" w:rsidRPr="00D967B8">
        <w:rPr>
          <w:rFonts w:ascii="GHEA Grapalat" w:hAnsi="GHEA Grapalat"/>
          <w:i w:val="0"/>
          <w:sz w:val="24"/>
          <w:szCs w:val="24"/>
        </w:rPr>
        <w:t>29</w:t>
      </w:r>
      <w:r w:rsidRPr="001977F8">
        <w:rPr>
          <w:rFonts w:ascii="GHEA Grapalat" w:hAnsi="GHEA Grapalat"/>
          <w:i w:val="0"/>
          <w:sz w:val="24"/>
          <w:szCs w:val="24"/>
        </w:rPr>
        <w:t>.</w:t>
      </w:r>
      <w:r w:rsidR="00487AB7">
        <w:rPr>
          <w:rFonts w:ascii="GHEA Grapalat" w:hAnsi="GHEA Grapalat"/>
          <w:i w:val="0"/>
          <w:sz w:val="24"/>
          <w:szCs w:val="24"/>
          <w:lang w:val="hy-AM"/>
        </w:rPr>
        <w:t>12</w:t>
      </w:r>
      <w:r w:rsidRPr="001977F8">
        <w:rPr>
          <w:rFonts w:ascii="GHEA Grapalat" w:hAnsi="GHEA Grapalat"/>
          <w:i w:val="0"/>
          <w:sz w:val="24"/>
          <w:szCs w:val="24"/>
        </w:rPr>
        <w:t>.2025</w:t>
      </w:r>
      <w:r>
        <w:rPr>
          <w:rFonts w:ascii="GHEA Grapalat" w:hAnsi="GHEA Grapalat"/>
          <w:i w:val="0"/>
          <w:sz w:val="24"/>
          <w:szCs w:val="24"/>
        </w:rPr>
        <w:t xml:space="preserve"> </w:t>
      </w:r>
      <w:r w:rsidRPr="00FD0971">
        <w:rPr>
          <w:rFonts w:ascii="GHEA Grapalat" w:hAnsi="GHEA Grapalat"/>
          <w:i w:val="0"/>
          <w:sz w:val="24"/>
          <w:szCs w:val="24"/>
        </w:rPr>
        <w:t xml:space="preserve">года </w:t>
      </w:r>
      <w:r>
        <w:rPr>
          <w:rFonts w:ascii="GHEA Grapalat" w:hAnsi="GHEA Grapalat"/>
          <w:i w:val="0"/>
          <w:sz w:val="24"/>
          <w:szCs w:val="24"/>
        </w:rPr>
        <w:t>N</w:t>
      </w:r>
      <w:r>
        <w:rPr>
          <w:rFonts w:ascii="GHEA Grapalat" w:hAnsi="GHEA Grapalat"/>
          <w:i w:val="0"/>
          <w:sz w:val="24"/>
          <w:szCs w:val="24"/>
          <w:lang w:val="hy-AM"/>
        </w:rPr>
        <w:t>2</w:t>
      </w:r>
      <w:r w:rsidRPr="00FD0971">
        <w:rPr>
          <w:rFonts w:ascii="GHEA Grapalat" w:hAnsi="GHEA Grapalat"/>
          <w:i w:val="0"/>
          <w:sz w:val="24"/>
          <w:szCs w:val="24"/>
        </w:rPr>
        <w:t xml:space="preserve"> </w:t>
      </w:r>
      <w:r w:rsidRPr="00413E59">
        <w:rPr>
          <w:rFonts w:ascii="GHEA Grapalat" w:hAnsi="GHEA Grapalat"/>
          <w:i w:val="0"/>
          <w:sz w:val="24"/>
          <w:szCs w:val="24"/>
        </w:rPr>
        <w:t xml:space="preserve"> </w:t>
      </w:r>
      <w:r w:rsidRPr="00E46DE8">
        <w:rPr>
          <w:rFonts w:ascii="GHEA Grapalat" w:hAnsi="GHEA Grapalat"/>
          <w:i w:val="0"/>
          <w:sz w:val="24"/>
          <w:szCs w:val="24"/>
        </w:rPr>
        <w:t xml:space="preserve"> </w:t>
      </w:r>
      <w:r w:rsidRPr="00413E59">
        <w:rPr>
          <w:rFonts w:ascii="GHEA Grapalat" w:hAnsi="GHEA Grapalat"/>
          <w:i w:val="0"/>
          <w:sz w:val="24"/>
          <w:szCs w:val="24"/>
        </w:rPr>
        <w:t xml:space="preserve"> </w:t>
      </w:r>
      <w:r w:rsidRPr="00B9339C">
        <w:rPr>
          <w:rFonts w:ascii="GHEA Grapalat" w:hAnsi="GHEA Grapalat"/>
          <w:i w:val="0"/>
          <w:sz w:val="24"/>
          <w:szCs w:val="24"/>
        </w:rPr>
        <w:t xml:space="preserve"> </w:t>
      </w:r>
      <w:r w:rsidRPr="00E75F64">
        <w:rPr>
          <w:rFonts w:ascii="GHEA Grapalat" w:hAnsi="GHEA Grapalat"/>
          <w:i w:val="0"/>
          <w:sz w:val="24"/>
          <w:szCs w:val="24"/>
        </w:rPr>
        <w:t xml:space="preserve"> </w:t>
      </w:r>
    </w:p>
    <w:p w:rsidR="005E6F75" w:rsidRPr="00E46DE8" w:rsidRDefault="005E6F75" w:rsidP="005E6F75">
      <w:pPr>
        <w:pStyle w:val="BodyTextIndent"/>
        <w:spacing w:after="160" w:line="336" w:lineRule="auto"/>
        <w:ind w:right="565" w:firstLine="0"/>
        <w:jc w:val="center"/>
        <w:rPr>
          <w:rFonts w:ascii="GHEA Grapalat" w:hAnsi="GHEA Grapalat"/>
          <w:i w:val="0"/>
          <w:sz w:val="24"/>
          <w:szCs w:val="24"/>
        </w:rPr>
      </w:pPr>
      <w:r w:rsidRPr="00FD0971">
        <w:rPr>
          <w:rFonts w:ascii="GHEA Grapalat" w:hAnsi="GHEA Grapalat"/>
          <w:i w:val="0"/>
          <w:sz w:val="24"/>
          <w:szCs w:val="24"/>
        </w:rPr>
        <w:t xml:space="preserve">Код запроса котировок </w:t>
      </w:r>
      <w:r>
        <w:rPr>
          <w:rFonts w:ascii="GHEA Grapalat" w:hAnsi="GHEA Grapalat"/>
          <w:i w:val="0"/>
          <w:sz w:val="24"/>
          <w:szCs w:val="24"/>
        </w:rPr>
        <w:t xml:space="preserve"> </w:t>
      </w:r>
      <w:r w:rsidRPr="006B18CD">
        <w:rPr>
          <w:rFonts w:ascii="GHEA Grapalat" w:hAnsi="GHEA Grapalat"/>
          <w:i w:val="0"/>
          <w:sz w:val="24"/>
          <w:szCs w:val="24"/>
        </w:rPr>
        <w:t>ЕГС</w:t>
      </w:r>
      <w:r>
        <w:rPr>
          <w:rFonts w:ascii="GHEA Grapalat" w:hAnsi="GHEA Grapalat"/>
          <w:i w:val="0"/>
          <w:sz w:val="24"/>
          <w:szCs w:val="24"/>
        </w:rPr>
        <w:t>-</w:t>
      </w:r>
      <w:r w:rsidRPr="00FD0971">
        <w:rPr>
          <w:rFonts w:ascii="GHEA Grapalat" w:hAnsi="GHEA Grapalat"/>
          <w:i w:val="0"/>
          <w:sz w:val="24"/>
          <w:szCs w:val="24"/>
        </w:rPr>
        <w:t>GHAPDzB</w:t>
      </w:r>
      <w:r>
        <w:rPr>
          <w:rFonts w:ascii="GHEA Grapalat" w:hAnsi="GHEA Grapalat"/>
          <w:i w:val="0"/>
          <w:sz w:val="24"/>
          <w:szCs w:val="24"/>
        </w:rPr>
        <w:t>-2</w:t>
      </w:r>
      <w:r w:rsidR="00487AB7" w:rsidRPr="00D967B8">
        <w:rPr>
          <w:rFonts w:ascii="GHEA Grapalat" w:hAnsi="GHEA Grapalat"/>
          <w:i w:val="0"/>
          <w:sz w:val="24"/>
          <w:szCs w:val="24"/>
        </w:rPr>
        <w:t>6</w:t>
      </w:r>
      <w:r>
        <w:rPr>
          <w:rFonts w:ascii="GHEA Grapalat" w:hAnsi="GHEA Grapalat"/>
          <w:i w:val="0"/>
          <w:sz w:val="24"/>
          <w:szCs w:val="24"/>
        </w:rPr>
        <w:t>/</w:t>
      </w:r>
      <w:r w:rsidR="00487AB7">
        <w:rPr>
          <w:rFonts w:ascii="GHEA Grapalat" w:hAnsi="GHEA Grapalat"/>
          <w:i w:val="0"/>
          <w:sz w:val="24"/>
          <w:szCs w:val="24"/>
        </w:rPr>
        <w:t>3</w:t>
      </w:r>
      <w:r w:rsidRPr="00413E59">
        <w:rPr>
          <w:rFonts w:ascii="GHEA Grapalat" w:hAnsi="GHEA Grapalat"/>
          <w:i w:val="0"/>
          <w:sz w:val="24"/>
          <w:szCs w:val="24"/>
        </w:rPr>
        <w:t xml:space="preserve"> </w:t>
      </w:r>
      <w:r w:rsidRPr="00FD14D7">
        <w:rPr>
          <w:rFonts w:ascii="GHEA Grapalat" w:hAnsi="GHEA Grapalat"/>
          <w:i w:val="0"/>
          <w:sz w:val="24"/>
          <w:szCs w:val="24"/>
        </w:rPr>
        <w:t xml:space="preserve">  </w:t>
      </w:r>
      <w:r w:rsidRPr="00413E59">
        <w:rPr>
          <w:rFonts w:ascii="GHEA Grapalat" w:hAnsi="GHEA Grapalat"/>
          <w:i w:val="0"/>
          <w:sz w:val="24"/>
          <w:szCs w:val="24"/>
        </w:rPr>
        <w:t xml:space="preserve"> </w:t>
      </w:r>
      <w:r w:rsidRPr="00FD14D7">
        <w:rPr>
          <w:rFonts w:ascii="GHEA Grapalat" w:hAnsi="GHEA Grapalat"/>
          <w:i w:val="0"/>
          <w:sz w:val="24"/>
          <w:szCs w:val="24"/>
        </w:rPr>
        <w:t xml:space="preserve"> </w:t>
      </w:r>
      <w:r w:rsidRPr="00885259">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75F64">
        <w:rPr>
          <w:rFonts w:ascii="GHEA Grapalat" w:hAnsi="GHEA Grapalat"/>
          <w:i w:val="0"/>
          <w:sz w:val="24"/>
          <w:szCs w:val="24"/>
        </w:rPr>
        <w:t xml:space="preserve"> </w:t>
      </w:r>
      <w:r w:rsidRPr="00FD14D7">
        <w:rPr>
          <w:rFonts w:ascii="GHEA Grapalat" w:hAnsi="GHEA Grapalat"/>
          <w:i w:val="0"/>
          <w:sz w:val="24"/>
          <w:szCs w:val="24"/>
        </w:rPr>
        <w:t xml:space="preserve"> </w:t>
      </w:r>
      <w:r w:rsidRPr="00E46DE8">
        <w:rPr>
          <w:rFonts w:ascii="GHEA Grapalat" w:hAnsi="GHEA Grapalat"/>
          <w:i w:val="0"/>
          <w:sz w:val="24"/>
          <w:szCs w:val="24"/>
        </w:rPr>
        <w:t xml:space="preserve"> </w:t>
      </w:r>
      <w:r w:rsidRPr="00E75F64">
        <w:rPr>
          <w:rFonts w:ascii="GHEA Grapalat" w:hAnsi="GHEA Grapalat"/>
          <w:i w:val="0"/>
          <w:sz w:val="24"/>
          <w:szCs w:val="24"/>
        </w:rPr>
        <w:t xml:space="preserve"> </w:t>
      </w:r>
      <w:r w:rsidRPr="00E46DE8">
        <w:rPr>
          <w:rFonts w:ascii="GHEA Grapalat" w:hAnsi="GHEA Grapalat"/>
          <w:i w:val="0"/>
          <w:sz w:val="24"/>
          <w:szCs w:val="24"/>
        </w:rPr>
        <w:t xml:space="preserve">  </w:t>
      </w:r>
    </w:p>
    <w:p w:rsidR="005E6F75" w:rsidRPr="00FD0971" w:rsidRDefault="005E6F75" w:rsidP="005E6F75">
      <w:pPr>
        <w:pStyle w:val="BodyTextIndent"/>
        <w:spacing w:line="240" w:lineRule="auto"/>
        <w:ind w:firstLine="567"/>
        <w:rPr>
          <w:rFonts w:ascii="GHEA Grapalat" w:hAnsi="GHEA Grapalat"/>
          <w:i w:val="0"/>
          <w:sz w:val="24"/>
          <w:szCs w:val="24"/>
        </w:rPr>
      </w:pPr>
      <w:r w:rsidRPr="00FB551E">
        <w:rPr>
          <w:rFonts w:ascii="GHEA Grapalat" w:hAnsi="GHEA Grapalat"/>
          <w:i w:val="0"/>
          <w:sz w:val="24"/>
          <w:szCs w:val="24"/>
        </w:rPr>
        <w:t xml:space="preserve">Заказчик ЗАО “Ергорсвет”, находящийся по адресу: РА г.Ереван, ул. Бузанда 1/4, объявляет </w:t>
      </w:r>
      <w:r>
        <w:rPr>
          <w:rFonts w:ascii="GHEA Grapalat" w:hAnsi="GHEA Grapalat"/>
          <w:i w:val="0"/>
          <w:sz w:val="24"/>
          <w:szCs w:val="24"/>
        </w:rPr>
        <w:t>запрос</w:t>
      </w:r>
      <w:r w:rsidRPr="00885259">
        <w:rPr>
          <w:rFonts w:ascii="GHEA Grapalat" w:hAnsi="GHEA Grapalat"/>
          <w:i w:val="0"/>
          <w:sz w:val="24"/>
          <w:szCs w:val="24"/>
        </w:rPr>
        <w:t xml:space="preserve"> котировок</w:t>
      </w:r>
      <w:r w:rsidRPr="00FB551E">
        <w:rPr>
          <w:rFonts w:ascii="GHEA Grapalat" w:hAnsi="GHEA Grapalat"/>
          <w:i w:val="0"/>
          <w:sz w:val="24"/>
          <w:szCs w:val="24"/>
        </w:rPr>
        <w:t>, который проводится одним этапом</w:t>
      </w:r>
      <w:r w:rsidRPr="00FD0971">
        <w:rPr>
          <w:rFonts w:ascii="GHEA Grapalat" w:hAnsi="GHEA Grapalat"/>
          <w:i w:val="0"/>
          <w:sz w:val="24"/>
          <w:szCs w:val="24"/>
        </w:rPr>
        <w:t>.</w:t>
      </w:r>
    </w:p>
    <w:p w:rsidR="00487AB7" w:rsidRPr="009A58DF" w:rsidRDefault="00487AB7" w:rsidP="00487AB7">
      <w:pPr>
        <w:pStyle w:val="BodyTextIndent"/>
        <w:spacing w:line="240" w:lineRule="auto"/>
        <w:ind w:firstLine="567"/>
        <w:rPr>
          <w:rFonts w:ascii="GHEA Grapalat" w:hAnsi="GHEA Grapalat"/>
          <w:i w:val="0"/>
          <w:sz w:val="24"/>
          <w:szCs w:val="24"/>
        </w:rPr>
      </w:pPr>
      <w:r w:rsidRPr="009A58DF">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на поставку </w:t>
      </w:r>
      <w:r>
        <w:rPr>
          <w:rFonts w:ascii="GHEA Grapalat" w:hAnsi="GHEA Grapalat"/>
          <w:i w:val="0"/>
          <w:sz w:val="24"/>
          <w:szCs w:val="24"/>
        </w:rPr>
        <w:t>электротехническ</w:t>
      </w:r>
      <w:r w:rsidRPr="00806B9A">
        <w:rPr>
          <w:rFonts w:ascii="GHEA Grapalat" w:hAnsi="GHEA Grapalat"/>
          <w:i w:val="0"/>
          <w:sz w:val="24"/>
          <w:szCs w:val="24"/>
        </w:rPr>
        <w:t>их товаров</w:t>
      </w:r>
      <w:r w:rsidRPr="00D56597">
        <w:rPr>
          <w:rFonts w:ascii="GHEA Grapalat" w:hAnsi="GHEA Grapalat"/>
          <w:i w:val="0"/>
          <w:sz w:val="24"/>
          <w:szCs w:val="24"/>
        </w:rPr>
        <w:t xml:space="preserve"> и строительных материало</w:t>
      </w:r>
      <w:r w:rsidRPr="00806B9A">
        <w:rPr>
          <w:rFonts w:ascii="GHEA Grapalat" w:hAnsi="GHEA Grapalat"/>
          <w:i w:val="0"/>
          <w:sz w:val="24"/>
          <w:szCs w:val="24"/>
        </w:rPr>
        <w:t>в</w:t>
      </w:r>
      <w:r w:rsidRPr="00D56597">
        <w:rPr>
          <w:rFonts w:ascii="GHEA Grapalat" w:hAnsi="GHEA Grapalat"/>
          <w:i w:val="0"/>
          <w:sz w:val="24"/>
          <w:szCs w:val="24"/>
        </w:rPr>
        <w:t xml:space="preserve"> </w:t>
      </w:r>
      <w:r w:rsidRPr="009A58DF">
        <w:rPr>
          <w:rFonts w:ascii="GHEA Grapalat" w:hAnsi="GHEA Grapalat"/>
          <w:i w:val="0"/>
          <w:sz w:val="24"/>
          <w:szCs w:val="24"/>
        </w:rPr>
        <w:t xml:space="preserve">(далее — договор). </w:t>
      </w:r>
    </w:p>
    <w:p w:rsidR="005E6F75" w:rsidRPr="009044F1" w:rsidRDefault="005E6F75" w:rsidP="005E6F75">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5E6F75" w:rsidRPr="00F677F1" w:rsidRDefault="005E6F75" w:rsidP="005E6F75">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5E6F75" w:rsidRPr="003F762C" w:rsidRDefault="005E6F75" w:rsidP="005E6F75">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5E6F75" w:rsidRPr="00D5443D" w:rsidRDefault="005E6F75" w:rsidP="005E6F75">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5E6F75" w:rsidRPr="000F11E5" w:rsidRDefault="005E6F75" w:rsidP="005E6F75">
      <w:pPr>
        <w:pStyle w:val="BodyTextIndent"/>
        <w:widowControl w:val="0"/>
        <w:spacing w:after="160"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sidRPr="00FD0971">
        <w:rPr>
          <w:rFonts w:ascii="GHEA Grapalat" w:hAnsi="GHEA Grapalat"/>
          <w:i w:val="0"/>
          <w:sz w:val="24"/>
          <w:szCs w:val="24"/>
        </w:rPr>
        <w:t xml:space="preserve">запроса котировок </w:t>
      </w:r>
      <w:r>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r w:rsidRPr="009F7C63">
        <w:rPr>
          <w:rFonts w:ascii="GHEA Grapalat" w:hAnsi="GHEA Grapalat"/>
          <w:i w:val="0"/>
          <w:sz w:val="24"/>
          <w:szCs w:val="24"/>
        </w:rPr>
        <w:t>РА г.Ереван, ул. Бузанда 1/4, в докум</w:t>
      </w:r>
      <w:r>
        <w:rPr>
          <w:rFonts w:ascii="GHEA Grapalat" w:hAnsi="GHEA Grapalat"/>
          <w:i w:val="0"/>
          <w:sz w:val="24"/>
          <w:szCs w:val="24"/>
        </w:rPr>
        <w:t xml:space="preserve">ентарной форме, до </w:t>
      </w:r>
      <w:r w:rsidRPr="00FD14D7">
        <w:rPr>
          <w:rFonts w:ascii="GHEA Grapalat" w:hAnsi="GHEA Grapalat"/>
          <w:i w:val="0"/>
          <w:sz w:val="24"/>
          <w:szCs w:val="24"/>
        </w:rPr>
        <w:t>11</w:t>
      </w:r>
      <w:r>
        <w:rPr>
          <w:rFonts w:ascii="GHEA Grapalat" w:hAnsi="GHEA Grapalat"/>
          <w:i w:val="0"/>
          <w:sz w:val="24"/>
          <w:szCs w:val="24"/>
        </w:rPr>
        <w:t xml:space="preserve">:00 часов </w:t>
      </w:r>
      <w:r w:rsidR="00AF4494" w:rsidRPr="00D967B8">
        <w:rPr>
          <w:rFonts w:ascii="GHEA Grapalat" w:hAnsi="GHEA Grapalat"/>
          <w:i w:val="0"/>
          <w:sz w:val="24"/>
          <w:szCs w:val="24"/>
        </w:rPr>
        <w:t>11</w:t>
      </w:r>
      <w:r w:rsidRPr="009F7C63">
        <w:rPr>
          <w:rFonts w:ascii="GHEA Grapalat" w:hAnsi="GHEA Grapalat"/>
          <w:i w:val="0"/>
          <w:sz w:val="24"/>
          <w:szCs w:val="24"/>
        </w:rPr>
        <w:t xml:space="preserve">-го дня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5E6F75" w:rsidRPr="009F7C63" w:rsidRDefault="005E6F75" w:rsidP="005E6F75">
      <w:pPr>
        <w:pStyle w:val="BodyTextIndent"/>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9F7C63">
        <w:rPr>
          <w:rFonts w:ascii="GHEA Grapalat" w:hAnsi="GHEA Grapalat"/>
          <w:i w:val="0"/>
          <w:sz w:val="24"/>
          <w:szCs w:val="24"/>
        </w:rPr>
        <w:t>РА г.</w:t>
      </w:r>
      <w:r w:rsidRPr="00C9055D">
        <w:rPr>
          <w:rFonts w:ascii="GHEA Grapalat" w:hAnsi="GHEA Grapalat"/>
          <w:i w:val="0"/>
          <w:sz w:val="24"/>
          <w:szCs w:val="24"/>
        </w:rPr>
        <w:t xml:space="preserve"> </w:t>
      </w:r>
      <w:r w:rsidRPr="009F7C63">
        <w:rPr>
          <w:rFonts w:ascii="GHEA Grapalat" w:hAnsi="GHEA Grapalat"/>
          <w:i w:val="0"/>
          <w:sz w:val="24"/>
          <w:szCs w:val="24"/>
        </w:rPr>
        <w:t>Ереван, у</w:t>
      </w:r>
      <w:r>
        <w:rPr>
          <w:rFonts w:ascii="GHEA Grapalat" w:hAnsi="GHEA Grapalat"/>
          <w:i w:val="0"/>
          <w:sz w:val="24"/>
          <w:szCs w:val="24"/>
        </w:rPr>
        <w:t>л. Бузанда 1/4, в 1</w:t>
      </w:r>
      <w:r w:rsidRPr="00885259">
        <w:rPr>
          <w:rFonts w:ascii="GHEA Grapalat" w:hAnsi="GHEA Grapalat"/>
          <w:i w:val="0"/>
          <w:sz w:val="24"/>
          <w:szCs w:val="24"/>
        </w:rPr>
        <w:t>1</w:t>
      </w:r>
      <w:r>
        <w:rPr>
          <w:rFonts w:ascii="GHEA Grapalat" w:hAnsi="GHEA Grapalat"/>
          <w:i w:val="0"/>
          <w:sz w:val="24"/>
          <w:szCs w:val="24"/>
        </w:rPr>
        <w:t>:</w:t>
      </w:r>
      <w:r w:rsidRPr="00885259">
        <w:rPr>
          <w:rFonts w:ascii="GHEA Grapalat" w:hAnsi="GHEA Grapalat"/>
          <w:i w:val="0"/>
          <w:sz w:val="24"/>
          <w:szCs w:val="24"/>
        </w:rPr>
        <w:t>0</w:t>
      </w:r>
      <w:r>
        <w:rPr>
          <w:rFonts w:ascii="GHEA Grapalat" w:hAnsi="GHEA Grapalat"/>
          <w:i w:val="0"/>
          <w:sz w:val="24"/>
          <w:szCs w:val="24"/>
        </w:rPr>
        <w:t>0 часов</w:t>
      </w:r>
      <w:r w:rsidRPr="001977F8">
        <w:rPr>
          <w:rFonts w:ascii="GHEA Grapalat" w:hAnsi="GHEA Grapalat"/>
          <w:i w:val="0"/>
          <w:sz w:val="24"/>
          <w:szCs w:val="24"/>
        </w:rPr>
        <w:t xml:space="preserve">, </w:t>
      </w:r>
      <w:r w:rsidR="00AF4494">
        <w:rPr>
          <w:rFonts w:ascii="GHEA Grapalat" w:hAnsi="GHEA Grapalat"/>
          <w:i w:val="0"/>
          <w:sz w:val="24"/>
          <w:szCs w:val="24"/>
          <w:lang w:val="hy-AM"/>
        </w:rPr>
        <w:t>09</w:t>
      </w:r>
      <w:r w:rsidR="00AF4494">
        <w:rPr>
          <w:rFonts w:ascii="GHEA Grapalat" w:hAnsi="GHEA Grapalat"/>
          <w:i w:val="0"/>
          <w:sz w:val="24"/>
          <w:szCs w:val="24"/>
        </w:rPr>
        <w:t>.01</w:t>
      </w:r>
      <w:r w:rsidRPr="005D44A2">
        <w:rPr>
          <w:rFonts w:ascii="GHEA Grapalat" w:hAnsi="GHEA Grapalat"/>
          <w:i w:val="0"/>
          <w:sz w:val="24"/>
          <w:szCs w:val="24"/>
        </w:rPr>
        <w:t>.202</w:t>
      </w:r>
      <w:r w:rsidR="00AF4494" w:rsidRPr="00D967B8">
        <w:rPr>
          <w:rFonts w:ascii="GHEA Grapalat" w:hAnsi="GHEA Grapalat"/>
          <w:i w:val="0"/>
          <w:sz w:val="24"/>
          <w:szCs w:val="24"/>
        </w:rPr>
        <w:t>6</w:t>
      </w:r>
      <w:r w:rsidRPr="005D44A2">
        <w:rPr>
          <w:rFonts w:ascii="GHEA Grapalat" w:hAnsi="GHEA Grapalat"/>
          <w:i w:val="0"/>
          <w:sz w:val="24"/>
          <w:szCs w:val="24"/>
        </w:rPr>
        <w:t>г.</w:t>
      </w:r>
    </w:p>
    <w:p w:rsidR="005E6F75" w:rsidRPr="001B32D9" w:rsidRDefault="005E6F75" w:rsidP="005E6F75">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9E6649" w:rsidRPr="009F7C63" w:rsidRDefault="009E6649" w:rsidP="009E6649">
      <w:pPr>
        <w:pStyle w:val="BodyTextIndent"/>
        <w:spacing w:after="160" w:line="240" w:lineRule="auto"/>
        <w:ind w:firstLine="567"/>
        <w:rPr>
          <w:rFonts w:ascii="GHEA Grapalat" w:hAnsi="GHEA Grapalat"/>
          <w:i w:val="0"/>
          <w:sz w:val="24"/>
          <w:szCs w:val="24"/>
        </w:rPr>
      </w:pPr>
      <w:r w:rsidRPr="009F7C63">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Pr>
          <w:rFonts w:ascii="GHEA Grapalat" w:hAnsi="GHEA Grapalat"/>
          <w:i w:val="0"/>
          <w:sz w:val="24"/>
          <w:szCs w:val="24"/>
        </w:rPr>
        <w:t>Нарине Абраамяну.</w:t>
      </w:r>
    </w:p>
    <w:p w:rsidR="009E6649" w:rsidRPr="009F7C63" w:rsidRDefault="009E6649" w:rsidP="009E6649">
      <w:pPr>
        <w:ind w:firstLine="708"/>
        <w:jc w:val="both"/>
        <w:rPr>
          <w:rFonts w:ascii="GHEA Grapalat" w:hAnsi="GHEA Grapalat"/>
        </w:rPr>
      </w:pPr>
      <w:r w:rsidRPr="009F7C63">
        <w:rPr>
          <w:rFonts w:ascii="GHEA Grapalat" w:hAnsi="GHEA Grapalat"/>
        </w:rPr>
        <w:t xml:space="preserve">               тел. 010 54 39 80</w:t>
      </w:r>
    </w:p>
    <w:p w:rsidR="009E6649" w:rsidRPr="003E4E74" w:rsidRDefault="009E6649" w:rsidP="009E6649">
      <w:pPr>
        <w:pStyle w:val="BodyTextIndent"/>
        <w:spacing w:line="240" w:lineRule="auto"/>
        <w:jc w:val="left"/>
        <w:rPr>
          <w:rFonts w:ascii="GHEA Grapalat" w:hAnsi="GHEA Grapalat"/>
          <w:i w:val="0"/>
          <w:sz w:val="22"/>
          <w:szCs w:val="22"/>
          <w:lang w:val="af-ZA"/>
        </w:rPr>
      </w:pPr>
      <w:r w:rsidRPr="009F7C63">
        <w:rPr>
          <w:rFonts w:ascii="GHEA Grapalat" w:hAnsi="GHEA Grapalat"/>
        </w:rPr>
        <w:t xml:space="preserve">       эл.почта. </w:t>
      </w:r>
      <w:hyperlink r:id="rId8" w:history="1">
        <w:r w:rsidRPr="009A4E55">
          <w:rPr>
            <w:rStyle w:val="Hyperlink"/>
            <w:rFonts w:ascii="GHEA Grapalat" w:hAnsi="GHEA Grapalat"/>
            <w:lang w:val="hy-AM"/>
          </w:rPr>
          <w:t>narine</w:t>
        </w:r>
        <w:r w:rsidRPr="009A4E55">
          <w:rPr>
            <w:rStyle w:val="Hyperlink"/>
            <w:rFonts w:ascii="GHEA Grapalat" w:hAnsi="GHEA Grapalat"/>
            <w:lang w:val="af-ZA"/>
          </w:rPr>
          <w:t>.abrahamyan@yerevan.am</w:t>
        </w:r>
      </w:hyperlink>
    </w:p>
    <w:p w:rsidR="009E6649" w:rsidRPr="009F7C63" w:rsidRDefault="009E6649" w:rsidP="009E6649">
      <w:pPr>
        <w:ind w:firstLine="708"/>
        <w:jc w:val="both"/>
        <w:rPr>
          <w:rFonts w:ascii="GHEA Grapalat" w:hAnsi="GHEA Grapalat"/>
        </w:rPr>
      </w:pPr>
      <w:r w:rsidRPr="009F7C63">
        <w:rPr>
          <w:rFonts w:ascii="GHEA Grapalat" w:hAnsi="GHEA Grapalat"/>
        </w:rPr>
        <w:t xml:space="preserve">      Заказчик. ЗАО “Ергорсвет”</w:t>
      </w:r>
    </w:p>
    <w:p w:rsidR="005E6F75" w:rsidRPr="001B32D9" w:rsidRDefault="005E6F75" w:rsidP="005E6F75">
      <w:pPr>
        <w:pStyle w:val="BodyTextIndent"/>
        <w:widowControl w:val="0"/>
        <w:spacing w:after="160" w:line="240" w:lineRule="auto"/>
        <w:ind w:firstLine="567"/>
        <w:rPr>
          <w:rFonts w:ascii="GHEA Grapalat" w:hAnsi="GHEA Grapalat"/>
          <w:i w:val="0"/>
          <w:sz w:val="24"/>
          <w:szCs w:val="24"/>
        </w:rPr>
      </w:pPr>
    </w:p>
    <w:p w:rsidR="005E6F75" w:rsidRPr="00E75F64" w:rsidRDefault="005E6F75" w:rsidP="005E6F75">
      <w:pPr>
        <w:pStyle w:val="BodyText"/>
        <w:widowControl w:val="0"/>
        <w:spacing w:after="160"/>
        <w:ind w:firstLine="567"/>
        <w:jc w:val="right"/>
        <w:rPr>
          <w:rFonts w:ascii="GHEA Grapalat" w:hAnsi="GHEA Grapalat"/>
          <w:i/>
        </w:rPr>
      </w:pPr>
    </w:p>
    <w:p w:rsidR="005E6F75" w:rsidRPr="00E75F64" w:rsidRDefault="005E6F75" w:rsidP="005E6F75">
      <w:pPr>
        <w:pStyle w:val="BodyText"/>
        <w:widowControl w:val="0"/>
        <w:spacing w:after="160"/>
        <w:ind w:firstLine="567"/>
        <w:jc w:val="right"/>
        <w:rPr>
          <w:rFonts w:ascii="GHEA Grapalat" w:hAnsi="GHEA Grapalat"/>
          <w:i/>
        </w:rPr>
      </w:pPr>
    </w:p>
    <w:p w:rsidR="005E6F75" w:rsidRPr="00E75F64" w:rsidRDefault="005E6F75" w:rsidP="005E6F75">
      <w:pPr>
        <w:pStyle w:val="BodyText"/>
        <w:widowControl w:val="0"/>
        <w:spacing w:after="160"/>
        <w:ind w:firstLine="567"/>
        <w:jc w:val="right"/>
        <w:rPr>
          <w:rFonts w:ascii="GHEA Grapalat" w:hAnsi="GHEA Grapalat"/>
          <w:i/>
        </w:rPr>
      </w:pPr>
    </w:p>
    <w:p w:rsidR="005E6F75" w:rsidRDefault="005E6F75" w:rsidP="005E6F75">
      <w:pPr>
        <w:pStyle w:val="BodyText"/>
        <w:widowControl w:val="0"/>
        <w:spacing w:after="160"/>
        <w:ind w:firstLine="567"/>
        <w:jc w:val="right"/>
        <w:rPr>
          <w:rFonts w:ascii="GHEA Grapalat" w:hAnsi="GHEA Grapalat"/>
          <w:i/>
        </w:rPr>
      </w:pPr>
    </w:p>
    <w:p w:rsidR="005E6F75" w:rsidRPr="009044F1" w:rsidRDefault="005E6F75" w:rsidP="005E6F75">
      <w:pPr>
        <w:pStyle w:val="BodyText"/>
        <w:widowControl w:val="0"/>
        <w:spacing w:after="0" w:line="276" w:lineRule="auto"/>
        <w:ind w:firstLine="567"/>
        <w:jc w:val="right"/>
        <w:rPr>
          <w:rFonts w:ascii="GHEA Grapalat" w:hAnsi="GHEA Grapalat" w:cs="Sylfaen"/>
          <w:i/>
        </w:rPr>
      </w:pPr>
      <w:r w:rsidRPr="009044F1">
        <w:rPr>
          <w:rFonts w:ascii="GHEA Grapalat" w:hAnsi="GHEA Grapalat"/>
          <w:i/>
        </w:rPr>
        <w:lastRenderedPageBreak/>
        <w:t>Утверждено</w:t>
      </w:r>
    </w:p>
    <w:p w:rsidR="005E6F75" w:rsidRPr="00016450" w:rsidRDefault="005E6F75" w:rsidP="005E6F75">
      <w:pPr>
        <w:pStyle w:val="BodyText"/>
        <w:widowControl w:val="0"/>
        <w:spacing w:after="0" w:line="276" w:lineRule="auto"/>
        <w:ind w:firstLine="567"/>
        <w:jc w:val="right"/>
        <w:rPr>
          <w:rFonts w:ascii="GHEA Grapalat" w:hAnsi="GHEA Grapalat"/>
          <w:i/>
        </w:rPr>
      </w:pPr>
      <w:r w:rsidRPr="00016450">
        <w:rPr>
          <w:rFonts w:ascii="GHEA Grapalat" w:hAnsi="GHEA Grapalat"/>
        </w:rPr>
        <w:t>Решением Оценочной комиссии</w:t>
      </w:r>
      <w:r w:rsidRPr="00016450">
        <w:rPr>
          <w:rFonts w:ascii="GHEA Grapalat" w:hAnsi="GHEA Grapalat"/>
          <w:i/>
        </w:rPr>
        <w:t xml:space="preserve"> </w:t>
      </w:r>
      <w:r w:rsidRPr="00515889">
        <w:rPr>
          <w:rFonts w:ascii="GHEA Grapalat" w:hAnsi="GHEA Grapalat" w:cs="Sylfaen"/>
          <w:i/>
        </w:rPr>
        <w:br/>
      </w:r>
      <w:r w:rsidRPr="00016450">
        <w:rPr>
          <w:rFonts w:ascii="GHEA Grapalat" w:hAnsi="GHEA Grapalat"/>
          <w:i/>
        </w:rPr>
        <w:t xml:space="preserve">запроса котировок под кодом </w:t>
      </w:r>
      <w:r w:rsidRPr="006B18CD">
        <w:rPr>
          <w:rFonts w:ascii="GHEA Grapalat" w:hAnsi="GHEA Grapalat"/>
          <w:i/>
        </w:rPr>
        <w:t>ЕГС</w:t>
      </w:r>
      <w:r>
        <w:rPr>
          <w:rFonts w:ascii="GHEA Grapalat" w:hAnsi="GHEA Grapalat"/>
          <w:i/>
        </w:rPr>
        <w:t>-</w:t>
      </w:r>
      <w:r w:rsidRPr="00FD0971">
        <w:rPr>
          <w:rFonts w:ascii="GHEA Grapalat" w:hAnsi="GHEA Grapalat"/>
          <w:i/>
        </w:rPr>
        <w:t>GHAPDzB</w:t>
      </w:r>
      <w:r>
        <w:rPr>
          <w:rFonts w:ascii="GHEA Grapalat" w:hAnsi="GHEA Grapalat"/>
          <w:i/>
        </w:rPr>
        <w:t>-</w:t>
      </w:r>
      <w:r w:rsidR="00BE1A63">
        <w:rPr>
          <w:rFonts w:ascii="GHEA Grapalat" w:hAnsi="GHEA Grapalat"/>
          <w:i/>
        </w:rPr>
        <w:t>2</w:t>
      </w:r>
      <w:r w:rsidR="00734510" w:rsidRPr="00D967B8">
        <w:rPr>
          <w:rFonts w:ascii="GHEA Grapalat" w:hAnsi="GHEA Grapalat"/>
          <w:i/>
        </w:rPr>
        <w:t>6</w:t>
      </w:r>
      <w:r w:rsidR="00734510">
        <w:rPr>
          <w:rFonts w:ascii="GHEA Grapalat" w:hAnsi="GHEA Grapalat"/>
          <w:i/>
        </w:rPr>
        <w:t>/3</w:t>
      </w:r>
      <w:r w:rsidRPr="00515889">
        <w:rPr>
          <w:rFonts w:ascii="GHEA Grapalat" w:hAnsi="GHEA Grapalat" w:cs="Times Armenian"/>
          <w:i/>
        </w:rPr>
        <w:br/>
      </w:r>
      <w:r>
        <w:rPr>
          <w:rFonts w:ascii="GHEA Grapalat" w:hAnsi="GHEA Grapalat"/>
          <w:i/>
        </w:rPr>
        <w:t xml:space="preserve">№ </w:t>
      </w:r>
      <w:r w:rsidRPr="00C90F08">
        <w:rPr>
          <w:rFonts w:ascii="GHEA Grapalat" w:hAnsi="GHEA Grapalat"/>
          <w:i/>
        </w:rPr>
        <w:t xml:space="preserve"> 3</w:t>
      </w:r>
      <w:r w:rsidRPr="00515889">
        <w:rPr>
          <w:rFonts w:ascii="GHEA Grapalat" w:hAnsi="GHEA Grapalat"/>
          <w:i/>
        </w:rPr>
        <w:tab/>
      </w:r>
      <w:r>
        <w:rPr>
          <w:rFonts w:ascii="GHEA Grapalat" w:hAnsi="GHEA Grapalat"/>
          <w:i/>
        </w:rPr>
        <w:t xml:space="preserve">от </w:t>
      </w:r>
      <w:r w:rsidR="00734510">
        <w:rPr>
          <w:rFonts w:ascii="GHEA Grapalat" w:hAnsi="GHEA Grapalat"/>
          <w:i/>
          <w:lang w:val="hy-AM"/>
        </w:rPr>
        <w:t>29</w:t>
      </w:r>
      <w:r w:rsidR="00734510">
        <w:rPr>
          <w:rFonts w:ascii="GHEA Grapalat" w:hAnsi="GHEA Grapalat"/>
          <w:i/>
        </w:rPr>
        <w:t>.12</w:t>
      </w:r>
      <w:r w:rsidRPr="002C398B">
        <w:rPr>
          <w:rFonts w:ascii="GHEA Grapalat" w:hAnsi="GHEA Grapalat"/>
          <w:i/>
        </w:rPr>
        <w:t>.2025г</w:t>
      </w:r>
      <w:r w:rsidRPr="00016450">
        <w:rPr>
          <w:rFonts w:ascii="GHEA Grapalat" w:hAnsi="GHEA Grapalat"/>
          <w:i/>
        </w:rPr>
        <w:t>.</w:t>
      </w:r>
    </w:p>
    <w:p w:rsidR="005E6F75" w:rsidRPr="009044F1" w:rsidRDefault="005E6F75" w:rsidP="005E6F75">
      <w:pPr>
        <w:pStyle w:val="BodyText"/>
        <w:widowControl w:val="0"/>
        <w:spacing w:after="160"/>
        <w:ind w:right="-7" w:firstLine="567"/>
        <w:jc w:val="center"/>
        <w:rPr>
          <w:rFonts w:ascii="GHEA Grapalat" w:hAnsi="GHEA Grapalat"/>
        </w:rPr>
      </w:pPr>
    </w:p>
    <w:p w:rsidR="005E6F75" w:rsidRPr="003A1EBB" w:rsidRDefault="005E6F75" w:rsidP="005E6F75">
      <w:pPr>
        <w:pStyle w:val="BodyText"/>
        <w:widowControl w:val="0"/>
        <w:spacing w:after="160"/>
        <w:ind w:right="-7" w:firstLine="567"/>
        <w:jc w:val="center"/>
        <w:rPr>
          <w:rFonts w:ascii="GHEA Grapalat" w:hAnsi="GHEA Grapalat"/>
        </w:rPr>
      </w:pPr>
    </w:p>
    <w:p w:rsidR="005E6F75" w:rsidRPr="003A1EBB" w:rsidRDefault="005E6F75" w:rsidP="005E6F75">
      <w:pPr>
        <w:pStyle w:val="BodyText"/>
        <w:widowControl w:val="0"/>
        <w:spacing w:after="160"/>
        <w:ind w:right="-7" w:firstLine="567"/>
        <w:jc w:val="center"/>
        <w:rPr>
          <w:rFonts w:ascii="GHEA Grapalat" w:hAnsi="GHEA Grapalat"/>
        </w:rPr>
      </w:pPr>
    </w:p>
    <w:p w:rsidR="005E6F75" w:rsidRPr="002106B9" w:rsidRDefault="005E6F75" w:rsidP="005E6F75">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5E6F75" w:rsidRPr="00016450" w:rsidRDefault="005E6F75" w:rsidP="005E6F75">
      <w:pPr>
        <w:pStyle w:val="BodyText"/>
        <w:widowControl w:val="0"/>
        <w:spacing w:after="160" w:line="360" w:lineRule="auto"/>
        <w:ind w:right="-7"/>
        <w:jc w:val="center"/>
        <w:rPr>
          <w:rFonts w:ascii="GHEA Grapalat" w:hAnsi="GHEA Grapalat"/>
        </w:rPr>
      </w:pPr>
    </w:p>
    <w:p w:rsidR="005E6F75" w:rsidRPr="00016450" w:rsidRDefault="005E6F75" w:rsidP="005E6F75">
      <w:pPr>
        <w:pStyle w:val="BodyText"/>
        <w:widowControl w:val="0"/>
        <w:spacing w:after="160" w:line="360" w:lineRule="auto"/>
        <w:ind w:right="-7"/>
        <w:jc w:val="center"/>
        <w:rPr>
          <w:rFonts w:ascii="GHEA Grapalat" w:hAnsi="GHEA Grapalat" w:cs="Sylfaen"/>
        </w:rPr>
      </w:pPr>
      <w:r>
        <w:rPr>
          <w:rFonts w:ascii="GHEA Grapalat" w:hAnsi="GHEA Grapalat"/>
        </w:rPr>
        <w:t>ПРИГЛАШЕНИ</w:t>
      </w:r>
      <w:r w:rsidRPr="00016450">
        <w:rPr>
          <w:rFonts w:ascii="GHEA Grapalat" w:hAnsi="GHEA Grapalat"/>
        </w:rPr>
        <w:t>Е</w:t>
      </w:r>
    </w:p>
    <w:p w:rsidR="005E6F75" w:rsidRPr="00016450" w:rsidRDefault="005E6F75" w:rsidP="005E6F75">
      <w:pPr>
        <w:pStyle w:val="BodyText"/>
        <w:widowControl w:val="0"/>
        <w:spacing w:after="160" w:line="360" w:lineRule="auto"/>
        <w:ind w:right="-7"/>
        <w:jc w:val="center"/>
        <w:rPr>
          <w:rFonts w:ascii="GHEA Grapalat" w:hAnsi="GHEA Grapalat" w:cs="Sylfaen"/>
        </w:rPr>
      </w:pPr>
    </w:p>
    <w:p w:rsidR="00487AB7" w:rsidRPr="00C90F08" w:rsidRDefault="00487AB7" w:rsidP="00487AB7">
      <w:pPr>
        <w:pStyle w:val="BodyText"/>
        <w:widowControl w:val="0"/>
        <w:spacing w:after="160" w:line="360" w:lineRule="auto"/>
        <w:ind w:right="-7"/>
        <w:jc w:val="center"/>
        <w:rPr>
          <w:rFonts w:ascii="GHEA Grapalat" w:hAnsi="GHEA Grapalat"/>
        </w:rPr>
      </w:pPr>
      <w:r w:rsidRPr="00016450">
        <w:rPr>
          <w:rFonts w:ascii="GHEA Grapalat" w:hAnsi="GHEA Grapalat"/>
        </w:rPr>
        <w:t xml:space="preserve">НА ЗАПРОС КОТИРОВОК, ОБЪЯВЛЕННЫЙ С ЦЕЛЬЮ ПРИОБРЕТЕНИЯ </w:t>
      </w:r>
      <w:r w:rsidRPr="00FD7D7A">
        <w:rPr>
          <w:rFonts w:ascii="GHEA Grapalat" w:hAnsi="GHEA Grapalat"/>
        </w:rPr>
        <w:t>ЭЛЕКТРОТЕХНИЧЕСКИХ ТОВАРОВ</w:t>
      </w:r>
      <w:r w:rsidRPr="00D56597">
        <w:rPr>
          <w:rFonts w:ascii="GHEA Grapalat" w:hAnsi="GHEA Grapalat"/>
        </w:rPr>
        <w:t xml:space="preserve"> И СТРОИТЕЛЬНЫХ МАТЕРИАЛО</w:t>
      </w:r>
      <w:r w:rsidRPr="00FD7D7A">
        <w:rPr>
          <w:rFonts w:ascii="GHEA Grapalat" w:hAnsi="GHEA Grapalat"/>
        </w:rPr>
        <w:t>В</w:t>
      </w:r>
      <w:r w:rsidRPr="00016450">
        <w:rPr>
          <w:rFonts w:ascii="GHEA Grapalat" w:hAnsi="GHEA Grapalat"/>
        </w:rPr>
        <w:t xml:space="preserve"> ДЛЯ НУЖД </w:t>
      </w:r>
    </w:p>
    <w:p w:rsidR="00487AB7" w:rsidRPr="002106B9" w:rsidRDefault="00487AB7" w:rsidP="00487AB7">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5E6F75" w:rsidRPr="009044F1" w:rsidRDefault="005E6F75" w:rsidP="005E6F75">
      <w:pPr>
        <w:pStyle w:val="BodyText"/>
        <w:widowControl w:val="0"/>
        <w:spacing w:after="160"/>
        <w:ind w:right="-7" w:firstLine="567"/>
        <w:jc w:val="center"/>
        <w:rPr>
          <w:rFonts w:ascii="GHEA Grapalat" w:hAnsi="GHEA Grapalat"/>
        </w:rPr>
      </w:pPr>
    </w:p>
    <w:p w:rsidR="005E6F75" w:rsidRPr="009044F1" w:rsidRDefault="005E6F75" w:rsidP="005E6F75">
      <w:pPr>
        <w:pStyle w:val="BodyText"/>
        <w:widowControl w:val="0"/>
        <w:spacing w:after="160"/>
        <w:ind w:right="-7" w:firstLine="567"/>
        <w:jc w:val="center"/>
        <w:rPr>
          <w:rFonts w:ascii="GHEA Grapalat" w:hAnsi="GHEA Grapalat"/>
        </w:rPr>
      </w:pPr>
    </w:p>
    <w:p w:rsidR="005E6F75" w:rsidRDefault="005E6F75" w:rsidP="005E6F75">
      <w:pPr>
        <w:rPr>
          <w:rFonts w:ascii="GHEA Grapalat" w:hAnsi="GHEA Grapalat"/>
        </w:rPr>
      </w:pPr>
      <w:r>
        <w:rPr>
          <w:rFonts w:ascii="GHEA Grapalat" w:hAnsi="GHEA Grapalat"/>
        </w:rPr>
        <w:br w:type="page"/>
      </w:r>
    </w:p>
    <w:p w:rsidR="005E6F75" w:rsidRPr="009044F1" w:rsidRDefault="005E6F75" w:rsidP="005E6F75">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5E6F75" w:rsidRPr="009044F1" w:rsidRDefault="005E6F75" w:rsidP="005E6F75">
      <w:pPr>
        <w:widowControl w:val="0"/>
        <w:spacing w:after="160"/>
        <w:ind w:firstLine="567"/>
        <w:jc w:val="both"/>
        <w:rPr>
          <w:rFonts w:ascii="GHEA Grapalat" w:hAnsi="GHEA Grapalat"/>
          <w:i/>
        </w:rPr>
      </w:pPr>
    </w:p>
    <w:p w:rsidR="005E6F75" w:rsidRPr="009044F1" w:rsidRDefault="005E6F75" w:rsidP="005E6F75">
      <w:pPr>
        <w:widowControl w:val="0"/>
        <w:spacing w:after="160"/>
        <w:ind w:firstLine="567"/>
        <w:jc w:val="center"/>
        <w:rPr>
          <w:rFonts w:ascii="GHEA Grapalat" w:hAnsi="GHEA Grapalat" w:cs="Sylfaen"/>
          <w:b/>
        </w:rPr>
      </w:pPr>
      <w:r w:rsidRPr="009044F1">
        <w:rPr>
          <w:rFonts w:ascii="GHEA Grapalat" w:hAnsi="GHEA Grapalat"/>
        </w:rPr>
        <w:br w:type="page"/>
      </w:r>
    </w:p>
    <w:p w:rsidR="00487AB7" w:rsidRPr="009044F1" w:rsidRDefault="00487AB7" w:rsidP="00487AB7">
      <w:pPr>
        <w:widowControl w:val="0"/>
        <w:spacing w:after="160"/>
        <w:jc w:val="center"/>
        <w:rPr>
          <w:rFonts w:ascii="GHEA Grapalat" w:hAnsi="GHEA Grapalat"/>
          <w:b/>
        </w:rPr>
      </w:pPr>
      <w:r w:rsidRPr="009044F1">
        <w:rPr>
          <w:rFonts w:ascii="GHEA Grapalat" w:hAnsi="GHEA Grapalat"/>
          <w:b/>
        </w:rPr>
        <w:lastRenderedPageBreak/>
        <w:t>СОДЕРЖАНИЕ</w:t>
      </w:r>
    </w:p>
    <w:p w:rsidR="00487AB7" w:rsidRPr="009044F1" w:rsidRDefault="00487AB7" w:rsidP="00487AB7">
      <w:pPr>
        <w:widowControl w:val="0"/>
        <w:spacing w:after="160"/>
        <w:jc w:val="center"/>
        <w:rPr>
          <w:rFonts w:ascii="GHEA Grapalat" w:hAnsi="GHEA Grapalat"/>
          <w:i/>
        </w:rPr>
      </w:pPr>
      <w:r w:rsidRPr="009044F1">
        <w:rPr>
          <w:rFonts w:ascii="GHEA Grapalat" w:hAnsi="GHEA Grapalat"/>
          <w:b/>
        </w:rPr>
        <w:t xml:space="preserve">ПРИГЛАШЕНИЯ НА </w:t>
      </w:r>
      <w:r w:rsidRPr="00D84422">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487AB7" w:rsidRPr="002106B9" w:rsidRDefault="00487AB7" w:rsidP="00487AB7">
      <w:pPr>
        <w:pStyle w:val="BodyText"/>
        <w:widowControl w:val="0"/>
        <w:spacing w:after="160" w:line="360" w:lineRule="auto"/>
        <w:ind w:right="-7"/>
        <w:jc w:val="center"/>
        <w:rPr>
          <w:rFonts w:ascii="GHEA Grapalat" w:hAnsi="GHEA Grapalat"/>
          <w:b/>
        </w:rPr>
      </w:pPr>
      <w:r w:rsidRPr="00FD7D7A">
        <w:rPr>
          <w:rFonts w:ascii="GHEA Grapalat" w:hAnsi="GHEA Grapalat"/>
          <w:b/>
        </w:rPr>
        <w:t>ЭЛЕКТРОТЕХНИЧЕСКИХ ТОВАРОВ И СТРОИТЕЛЬНЫХ МАТЕРИАЛОВ</w:t>
      </w:r>
      <w:r>
        <w:rPr>
          <w:rFonts w:ascii="GHEA Grapalat" w:hAnsi="GHEA Grapalat"/>
          <w:b/>
        </w:rPr>
        <w:t xml:space="preserve"> ДЛЯ НУЖД </w:t>
      </w:r>
    </w:p>
    <w:p w:rsidR="005E6F75" w:rsidRPr="002106B9" w:rsidRDefault="005E6F75" w:rsidP="005E6F75">
      <w:pPr>
        <w:pStyle w:val="BodyText"/>
        <w:widowControl w:val="0"/>
        <w:spacing w:after="160" w:line="360" w:lineRule="auto"/>
        <w:ind w:right="-7"/>
        <w:jc w:val="center"/>
        <w:rPr>
          <w:rFonts w:ascii="GHEA Grapalat" w:hAnsi="GHEA Grapalat"/>
          <w:b/>
        </w:rPr>
      </w:pPr>
      <w:r w:rsidRPr="002106B9">
        <w:rPr>
          <w:rFonts w:ascii="GHEA Grapalat" w:hAnsi="GHEA Grapalat"/>
          <w:b/>
        </w:rPr>
        <w:t>ЗАО “</w:t>
      </w:r>
      <w:r w:rsidR="00DA1BAF" w:rsidRPr="002106B9">
        <w:rPr>
          <w:rFonts w:ascii="GHEA Grapalat" w:hAnsi="GHEA Grapalat"/>
          <w:b/>
        </w:rPr>
        <w:t>ЕРГОРСВЕТ”</w:t>
      </w:r>
    </w:p>
    <w:p w:rsidR="005E6F75" w:rsidRPr="009044F1" w:rsidRDefault="005E6F75" w:rsidP="005E6F75">
      <w:pPr>
        <w:widowControl w:val="0"/>
        <w:spacing w:after="160"/>
        <w:jc w:val="center"/>
        <w:rPr>
          <w:rFonts w:ascii="GHEA Grapalat" w:hAnsi="GHEA Grapalat" w:cs="Sylfaen"/>
          <w:b/>
        </w:rPr>
      </w:pPr>
    </w:p>
    <w:p w:rsidR="005E6F75" w:rsidRPr="009044F1" w:rsidRDefault="005E6F75" w:rsidP="005E6F75">
      <w:pPr>
        <w:widowControl w:val="0"/>
        <w:spacing w:after="160"/>
        <w:jc w:val="center"/>
        <w:rPr>
          <w:rFonts w:ascii="GHEA Grapalat" w:hAnsi="GHEA Grapalat" w:cs="Sylfaen"/>
          <w:b/>
        </w:rPr>
      </w:pPr>
    </w:p>
    <w:p w:rsidR="005E6F75" w:rsidRPr="008842CE" w:rsidRDefault="005E6F75" w:rsidP="005E6F75">
      <w:pPr>
        <w:widowControl w:val="0"/>
        <w:spacing w:after="160"/>
        <w:jc w:val="center"/>
        <w:rPr>
          <w:rFonts w:ascii="GHEA Grapalat" w:hAnsi="GHEA Grapalat"/>
          <w:b/>
        </w:rPr>
      </w:pPr>
      <w:r w:rsidRPr="009044F1">
        <w:rPr>
          <w:rFonts w:ascii="GHEA Grapalat" w:hAnsi="GHEA Grapalat"/>
          <w:b/>
        </w:rPr>
        <w:t>ЧАСТЬ I.</w:t>
      </w:r>
    </w:p>
    <w:p w:rsidR="005E6F75" w:rsidRPr="008842CE" w:rsidRDefault="005E6F75" w:rsidP="005E6F75">
      <w:pPr>
        <w:widowControl w:val="0"/>
        <w:spacing w:after="160"/>
        <w:jc w:val="center"/>
        <w:rPr>
          <w:rFonts w:ascii="GHEA Grapalat" w:hAnsi="GHEA Grapalat"/>
        </w:rPr>
      </w:pP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5E6F75" w:rsidRPr="00543BAE"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5E6F75" w:rsidRPr="009044F1" w:rsidRDefault="005E6F75" w:rsidP="005E6F75">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5E6F75" w:rsidRPr="009044F1" w:rsidRDefault="005E6F75" w:rsidP="005E6F75">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5E6F75" w:rsidRPr="008842CE" w:rsidRDefault="005E6F75" w:rsidP="005E6F75">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5E6F75" w:rsidRPr="003A1EBB"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5E6F75" w:rsidRPr="009044F1"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5E6F75" w:rsidRPr="003A1EBB"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5E6F75" w:rsidRPr="00543BAE"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FD7D7A" w:rsidRDefault="00FD7D7A" w:rsidP="005E6F75">
      <w:pPr>
        <w:widowControl w:val="0"/>
        <w:spacing w:after="160"/>
        <w:jc w:val="center"/>
        <w:rPr>
          <w:rFonts w:ascii="GHEA Grapalat" w:hAnsi="GHEA Grapalat"/>
          <w:b/>
        </w:rPr>
      </w:pPr>
    </w:p>
    <w:p w:rsidR="00FD7D7A" w:rsidRDefault="00FD7D7A" w:rsidP="005E6F75">
      <w:pPr>
        <w:widowControl w:val="0"/>
        <w:spacing w:after="160"/>
        <w:jc w:val="center"/>
        <w:rPr>
          <w:rFonts w:ascii="GHEA Grapalat" w:hAnsi="GHEA Grapalat"/>
          <w:b/>
        </w:rPr>
      </w:pPr>
    </w:p>
    <w:p w:rsidR="00FD7D7A" w:rsidRDefault="00FD7D7A"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p>
    <w:p w:rsidR="005E6F75" w:rsidRPr="00374F4A" w:rsidRDefault="005E6F75" w:rsidP="005E6F75">
      <w:pPr>
        <w:widowControl w:val="0"/>
        <w:spacing w:after="160"/>
        <w:jc w:val="center"/>
        <w:rPr>
          <w:rFonts w:ascii="GHEA Grapalat" w:hAnsi="GHEA Grapalat"/>
          <w:b/>
        </w:rPr>
      </w:pPr>
      <w:r>
        <w:rPr>
          <w:rFonts w:ascii="GHEA Grapalat" w:hAnsi="GHEA Grapalat"/>
          <w:b/>
        </w:rPr>
        <w:t xml:space="preserve">ЧАСТЬ II. </w:t>
      </w:r>
    </w:p>
    <w:p w:rsidR="005E6F75" w:rsidRPr="00374F4A" w:rsidRDefault="005E6F75" w:rsidP="005E6F75">
      <w:pPr>
        <w:widowControl w:val="0"/>
        <w:spacing w:after="160"/>
        <w:jc w:val="center"/>
        <w:rPr>
          <w:rFonts w:ascii="GHEA Grapalat" w:hAnsi="GHEA Grapalat"/>
          <w:b/>
        </w:rPr>
      </w:pPr>
    </w:p>
    <w:p w:rsidR="005E6F75" w:rsidRDefault="005E6F75" w:rsidP="005E6F75">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sidRPr="00D84422">
        <w:rPr>
          <w:rFonts w:ascii="GHEA Grapalat" w:hAnsi="GHEA Grapalat"/>
          <w:b/>
        </w:rPr>
        <w:t>ЗАПРОС КОТИРОВОК</w:t>
      </w:r>
    </w:p>
    <w:p w:rsidR="005E6F75" w:rsidRPr="008842CE" w:rsidRDefault="005E6F75" w:rsidP="005E6F75">
      <w:pPr>
        <w:widowControl w:val="0"/>
        <w:spacing w:after="160"/>
        <w:jc w:val="center"/>
        <w:rPr>
          <w:rFonts w:ascii="GHEA Grapalat" w:hAnsi="GHEA Grapalat"/>
          <w:b/>
        </w:rPr>
      </w:pPr>
    </w:p>
    <w:p w:rsidR="005E6F75" w:rsidRPr="003A1EBB" w:rsidRDefault="005E6F75" w:rsidP="005E6F75">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5E6F75" w:rsidRPr="003A1EBB" w:rsidRDefault="005E6F75" w:rsidP="005E6F75">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5E6F75" w:rsidRPr="00625529" w:rsidRDefault="005E6F75" w:rsidP="005E6F75">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5E6F75" w:rsidRPr="006D2DF7" w:rsidRDefault="005E6F75" w:rsidP="005E6F75">
      <w:pPr>
        <w:widowControl w:val="0"/>
        <w:spacing w:after="160"/>
        <w:ind w:hanging="567"/>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Pr="006D2DF7">
        <w:rPr>
          <w:rFonts w:ascii="GHEA Grapalat" w:hAnsi="GHEA Grapalat"/>
          <w:spacing w:val="-6"/>
        </w:rPr>
        <w:t>Настоящее Приглашение предоставляется в дополнение к объявлению о</w:t>
      </w:r>
      <w:r w:rsidRPr="00E46DE8">
        <w:rPr>
          <w:rFonts w:ascii="GHEA Grapalat" w:hAnsi="GHEA Grapalat"/>
          <w:spacing w:val="-6"/>
        </w:rPr>
        <w:t xml:space="preserve"> </w:t>
      </w:r>
      <w:r w:rsidRPr="008D299A">
        <w:rPr>
          <w:rFonts w:ascii="GHEA Grapalat" w:hAnsi="GHEA Grapalat"/>
          <w:spacing w:val="-4"/>
        </w:rPr>
        <w:t>запросе котировок, проводимом под</w:t>
      </w:r>
      <w:r w:rsidRPr="00C90F08">
        <w:rPr>
          <w:rFonts w:ascii="GHEA Grapalat" w:hAnsi="GHEA Grapalat"/>
          <w:spacing w:val="-4"/>
        </w:rPr>
        <w:t xml:space="preserve"> </w:t>
      </w:r>
      <w:r w:rsidRPr="008D299A">
        <w:rPr>
          <w:rFonts w:ascii="GHEA Grapalat" w:hAnsi="GHEA Grapalat"/>
          <w:spacing w:val="-4"/>
        </w:rPr>
        <w:t>кодом</w:t>
      </w:r>
      <w:r w:rsidRPr="00C90F08">
        <w:rPr>
          <w:rFonts w:ascii="GHEA Grapalat" w:hAnsi="GHEA Grapalat"/>
          <w:spacing w:val="-4"/>
        </w:rPr>
        <w:t xml:space="preserve">  </w:t>
      </w:r>
      <w:r>
        <w:rPr>
          <w:rFonts w:ascii="GHEA Grapalat" w:hAnsi="GHEA Grapalat"/>
        </w:rPr>
        <w:t>ЕГС-GHAPDzB-</w:t>
      </w:r>
      <w:r w:rsidR="00BE1A63">
        <w:rPr>
          <w:rFonts w:ascii="GHEA Grapalat" w:hAnsi="GHEA Grapalat"/>
        </w:rPr>
        <w:t>2</w:t>
      </w:r>
      <w:r w:rsidR="00487AB7" w:rsidRPr="00D967B8">
        <w:rPr>
          <w:rFonts w:ascii="GHEA Grapalat" w:hAnsi="GHEA Grapalat"/>
        </w:rPr>
        <w:t>6</w:t>
      </w:r>
      <w:r w:rsidR="00BE1A63">
        <w:rPr>
          <w:rFonts w:ascii="GHEA Grapalat" w:hAnsi="GHEA Grapalat"/>
        </w:rPr>
        <w:t>/</w:t>
      </w:r>
      <w:r w:rsidR="00487AB7">
        <w:rPr>
          <w:rFonts w:ascii="GHEA Grapalat" w:hAnsi="GHEA Grapalat"/>
        </w:rPr>
        <w:t>3</w:t>
      </w:r>
      <w:r w:rsidRPr="008D299A">
        <w:rPr>
          <w:rFonts w:ascii="GHEA Grapalat" w:hAnsi="GHEA Grapalat"/>
          <w:spacing w:val="-4"/>
        </w:rPr>
        <w:t xml:space="preserve"> </w:t>
      </w:r>
      <w:r w:rsidRPr="00C90F08">
        <w:rPr>
          <w:rFonts w:ascii="GHEA Grapalat" w:hAnsi="GHEA Grapalat"/>
          <w:spacing w:val="-4"/>
        </w:rPr>
        <w:t xml:space="preserve"> </w:t>
      </w:r>
      <w:r w:rsidRPr="006D2DF7">
        <w:rPr>
          <w:rFonts w:ascii="GHEA Grapalat" w:hAnsi="GHEA Grapalat"/>
          <w:spacing w:val="-6"/>
        </w:rPr>
        <w:t>(далее — процедура).</w:t>
      </w:r>
    </w:p>
    <w:p w:rsidR="005E6F75" w:rsidRPr="000B2CFA" w:rsidRDefault="005E6F75" w:rsidP="005E6F75">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6278A9">
        <w:rPr>
          <w:rFonts w:ascii="GHEA Grapalat" w:hAnsi="GHEA Grapalat"/>
        </w:rPr>
        <w:t>ЗАО “Ергорсвет”</w:t>
      </w:r>
      <w:r w:rsidRPr="00710204">
        <w:rPr>
          <w:rFonts w:ascii="GHEA Grapalat" w:hAnsi="GHEA Grapalat"/>
          <w:b/>
        </w:rPr>
        <w:t xml:space="preserve"> </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E6F75" w:rsidRPr="009044F1" w:rsidRDefault="005E6F75" w:rsidP="005E6F75">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5E6F75" w:rsidRPr="009044F1" w:rsidRDefault="005E6F75" w:rsidP="005E6F75">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E6F75" w:rsidRPr="00E75F64" w:rsidRDefault="005E6F75" w:rsidP="005E6F7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
    <w:p w:rsidR="00487AB7" w:rsidRDefault="00327E0A" w:rsidP="00487AB7">
      <w:pPr>
        <w:pStyle w:val="BodyTextIndent"/>
        <w:spacing w:line="240" w:lineRule="auto"/>
        <w:jc w:val="left"/>
        <w:rPr>
          <w:rFonts w:ascii="GHEA Grapalat" w:hAnsi="GHEA Grapalat"/>
          <w:i w:val="0"/>
          <w:lang w:val="af-ZA"/>
        </w:rPr>
      </w:pPr>
      <w:hyperlink r:id="rId9" w:history="1">
        <w:r w:rsidR="00487AB7" w:rsidRPr="009A4E55">
          <w:rPr>
            <w:rStyle w:val="Hyperlink"/>
            <w:rFonts w:ascii="GHEA Grapalat" w:hAnsi="GHEA Grapalat"/>
            <w:i w:val="0"/>
            <w:lang w:val="hy-AM"/>
          </w:rPr>
          <w:t>narine</w:t>
        </w:r>
        <w:r w:rsidR="00487AB7" w:rsidRPr="009A4E55">
          <w:rPr>
            <w:rStyle w:val="Hyperlink"/>
            <w:rFonts w:ascii="GHEA Grapalat" w:hAnsi="GHEA Grapalat"/>
            <w:i w:val="0"/>
            <w:lang w:val="af-ZA"/>
          </w:rPr>
          <w:t>.abrahamyan@yerevan.am</w:t>
        </w:r>
      </w:hyperlink>
      <w:r w:rsidR="00487AB7" w:rsidRPr="002906C7">
        <w:rPr>
          <w:rFonts w:ascii="GHEA Grapalat" w:hAnsi="GHEA Grapalat"/>
          <w:i w:val="0"/>
          <w:lang w:val="af-ZA"/>
        </w:rPr>
        <w:t xml:space="preserve"> </w:t>
      </w:r>
    </w:p>
    <w:p w:rsidR="005E6F75" w:rsidRDefault="005E6F75" w:rsidP="005E6F75">
      <w:pPr>
        <w:pStyle w:val="BodyTextIndent"/>
        <w:spacing w:line="240" w:lineRule="auto"/>
        <w:jc w:val="left"/>
        <w:rPr>
          <w:rFonts w:ascii="GHEA Grapalat" w:hAnsi="GHEA Grapalat"/>
          <w:i w:val="0"/>
          <w:lang w:val="af-ZA"/>
        </w:rPr>
      </w:pPr>
      <w:r w:rsidRPr="002906C7">
        <w:rPr>
          <w:rFonts w:ascii="GHEA Grapalat" w:hAnsi="GHEA Grapalat"/>
          <w:i w:val="0"/>
          <w:lang w:val="af-ZA"/>
        </w:rPr>
        <w:t xml:space="preserve"> </w:t>
      </w: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FD7D7A" w:rsidRDefault="00FD7D7A" w:rsidP="005E6F75">
      <w:pPr>
        <w:pStyle w:val="BodyTextIndent"/>
        <w:spacing w:line="240" w:lineRule="auto"/>
        <w:jc w:val="left"/>
        <w:rPr>
          <w:rFonts w:ascii="GHEA Grapalat" w:hAnsi="GHEA Grapalat"/>
          <w:i w:val="0"/>
          <w:lang w:val="af-ZA"/>
        </w:rPr>
      </w:pPr>
    </w:p>
    <w:p w:rsidR="00BA5D58" w:rsidRDefault="00BA5D58"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5E6F75" w:rsidRDefault="005E6F75" w:rsidP="005E6F75">
      <w:pPr>
        <w:pStyle w:val="BodyTextIndent"/>
        <w:spacing w:line="240" w:lineRule="auto"/>
        <w:jc w:val="left"/>
        <w:rPr>
          <w:rFonts w:ascii="GHEA Grapalat" w:hAnsi="GHEA Grapalat"/>
          <w:i w:val="0"/>
          <w:lang w:val="af-ZA"/>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251369" w:rsidRPr="009044F1" w:rsidRDefault="00251369" w:rsidP="00251369">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251369" w:rsidRPr="009044F1" w:rsidRDefault="00251369" w:rsidP="00251369">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00487AB7" w:rsidRPr="009044F1">
        <w:rPr>
          <w:rFonts w:ascii="GHEA Grapalat" w:hAnsi="GHEA Grapalat"/>
          <w:i w:val="0"/>
          <w:sz w:val="24"/>
          <w:szCs w:val="24"/>
        </w:rPr>
        <w:t xml:space="preserve">Предметом закупки является приобретение </w:t>
      </w:r>
      <w:r w:rsidR="00487AB7" w:rsidRPr="009A3C70">
        <w:rPr>
          <w:rFonts w:ascii="GHEA Grapalat" w:hAnsi="GHEA Grapalat"/>
          <w:b/>
          <w:i w:val="0"/>
          <w:sz w:val="24"/>
          <w:szCs w:val="24"/>
        </w:rPr>
        <w:t xml:space="preserve">" </w:t>
      </w:r>
      <w:r w:rsidR="00487AB7">
        <w:rPr>
          <w:rFonts w:ascii="GHEA Grapalat" w:hAnsi="GHEA Grapalat"/>
          <w:i w:val="0"/>
          <w:sz w:val="24"/>
          <w:szCs w:val="24"/>
        </w:rPr>
        <w:t>электротехническ</w:t>
      </w:r>
      <w:r w:rsidR="00487AB7" w:rsidRPr="00806B9A">
        <w:rPr>
          <w:rFonts w:ascii="GHEA Grapalat" w:hAnsi="GHEA Grapalat"/>
          <w:i w:val="0"/>
          <w:sz w:val="24"/>
          <w:szCs w:val="24"/>
        </w:rPr>
        <w:t>их товаров</w:t>
      </w:r>
      <w:r w:rsidR="00487AB7" w:rsidRPr="00D56597">
        <w:rPr>
          <w:rFonts w:ascii="GHEA Grapalat" w:hAnsi="GHEA Grapalat"/>
          <w:i w:val="0"/>
          <w:sz w:val="24"/>
          <w:szCs w:val="24"/>
        </w:rPr>
        <w:t xml:space="preserve"> и строительных материало</w:t>
      </w:r>
      <w:r w:rsidR="00487AB7" w:rsidRPr="00806B9A">
        <w:rPr>
          <w:rFonts w:ascii="GHEA Grapalat" w:hAnsi="GHEA Grapalat"/>
          <w:i w:val="0"/>
          <w:sz w:val="24"/>
          <w:szCs w:val="24"/>
        </w:rPr>
        <w:t>в</w:t>
      </w:r>
      <w:r w:rsidR="00487AB7" w:rsidRPr="009044F1">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Pr="00E16843">
        <w:rPr>
          <w:rFonts w:ascii="GHEA Grapalat" w:hAnsi="GHEA Grapalat"/>
          <w:i w:val="0"/>
          <w:sz w:val="24"/>
          <w:szCs w:val="24"/>
        </w:rPr>
        <w:t>ЗАО “Ергорсвет</w:t>
      </w:r>
      <w:r w:rsidRPr="000B2CFA">
        <w:rPr>
          <w:rFonts w:ascii="GHEA Grapalat" w:hAnsi="GHEA Grapalat"/>
        </w:rPr>
        <w:t xml:space="preserve"> </w:t>
      </w:r>
      <w:r w:rsidRPr="009044F1">
        <w:rPr>
          <w:rFonts w:ascii="GHEA Grapalat" w:hAnsi="GHEA Grapalat"/>
          <w:i w:val="0"/>
          <w:sz w:val="24"/>
          <w:szCs w:val="24"/>
        </w:rPr>
        <w:t>", которые сгруппированы в лоты "</w:t>
      </w:r>
      <w:r>
        <w:rPr>
          <w:rFonts w:ascii="GHEA Grapalat" w:hAnsi="GHEA Grapalat"/>
          <w:i w:val="0"/>
          <w:sz w:val="24"/>
          <w:szCs w:val="24"/>
        </w:rPr>
        <w:t xml:space="preserve"> </w:t>
      </w:r>
      <w:r w:rsidR="006E42AA" w:rsidRPr="00D967B8">
        <w:rPr>
          <w:rFonts w:ascii="GHEA Grapalat" w:hAnsi="GHEA Grapalat"/>
          <w:i w:val="0"/>
          <w:sz w:val="24"/>
          <w:szCs w:val="24"/>
        </w:rPr>
        <w:t>22</w:t>
      </w:r>
      <w:r w:rsidRPr="00FD14D7">
        <w:rPr>
          <w:rFonts w:ascii="GHEA Grapalat" w:hAnsi="GHEA Grapalat"/>
          <w:i w:val="0"/>
          <w:sz w:val="24"/>
          <w:szCs w:val="24"/>
        </w:rPr>
        <w:t xml:space="preserve"> </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536"/>
        <w:gridCol w:w="5168"/>
      </w:tblGrid>
      <w:tr w:rsidR="00251369" w:rsidRPr="008944CC" w:rsidTr="00A53506">
        <w:trPr>
          <w:jc w:val="center"/>
        </w:trPr>
        <w:tc>
          <w:tcPr>
            <w:tcW w:w="4066" w:type="dxa"/>
            <w:gridSpan w:val="2"/>
            <w:vAlign w:val="center"/>
          </w:tcPr>
          <w:p w:rsidR="00251369" w:rsidRPr="008944CC" w:rsidRDefault="00251369" w:rsidP="00A53506">
            <w:pPr>
              <w:pStyle w:val="BodyTextIndent2"/>
              <w:widowControl w:val="0"/>
              <w:spacing w:after="120" w:line="240" w:lineRule="auto"/>
              <w:ind w:firstLine="0"/>
              <w:jc w:val="center"/>
              <w:rPr>
                <w:rFonts w:ascii="GHEA Grapalat" w:hAnsi="GHEA Grapalat"/>
                <w:b/>
                <w:i/>
                <w:sz w:val="24"/>
                <w:szCs w:val="24"/>
              </w:rPr>
            </w:pPr>
            <w:r w:rsidRPr="008944CC">
              <w:rPr>
                <w:rFonts w:ascii="GHEA Grapalat" w:hAnsi="GHEA Grapalat"/>
                <w:b/>
                <w:i/>
                <w:sz w:val="24"/>
                <w:szCs w:val="24"/>
              </w:rPr>
              <w:t>Лотов</w:t>
            </w:r>
          </w:p>
        </w:tc>
        <w:tc>
          <w:tcPr>
            <w:tcW w:w="5168" w:type="dxa"/>
            <w:vMerge w:val="restart"/>
            <w:vAlign w:val="center"/>
          </w:tcPr>
          <w:p w:rsidR="00251369" w:rsidRPr="008944CC" w:rsidRDefault="00251369" w:rsidP="00A53506">
            <w:pPr>
              <w:pStyle w:val="BodyTextIndent2"/>
              <w:widowControl w:val="0"/>
              <w:spacing w:after="120" w:line="240" w:lineRule="auto"/>
              <w:ind w:firstLine="0"/>
              <w:jc w:val="center"/>
              <w:rPr>
                <w:rFonts w:ascii="GHEA Grapalat" w:hAnsi="GHEA Grapalat"/>
                <w:b/>
                <w:i/>
                <w:sz w:val="24"/>
                <w:szCs w:val="24"/>
              </w:rPr>
            </w:pPr>
            <w:r w:rsidRPr="008944CC">
              <w:rPr>
                <w:rFonts w:ascii="GHEA Grapalat" w:hAnsi="GHEA Grapalat"/>
                <w:b/>
                <w:i/>
                <w:sz w:val="24"/>
                <w:szCs w:val="24"/>
              </w:rPr>
              <w:t>Наименование лота</w:t>
            </w:r>
          </w:p>
        </w:tc>
      </w:tr>
      <w:tr w:rsidR="00251369" w:rsidRPr="008944CC" w:rsidTr="00A53506">
        <w:trPr>
          <w:jc w:val="center"/>
        </w:trPr>
        <w:tc>
          <w:tcPr>
            <w:tcW w:w="1530" w:type="dxa"/>
            <w:vAlign w:val="center"/>
          </w:tcPr>
          <w:p w:rsidR="00251369" w:rsidRPr="008944CC" w:rsidRDefault="00251369" w:rsidP="00A53506">
            <w:pPr>
              <w:pStyle w:val="BodyTextIndent2"/>
              <w:widowControl w:val="0"/>
              <w:spacing w:line="240" w:lineRule="auto"/>
              <w:ind w:firstLine="0"/>
              <w:jc w:val="center"/>
              <w:rPr>
                <w:rFonts w:ascii="GHEA Grapalat" w:hAnsi="GHEA Grapalat"/>
                <w:sz w:val="24"/>
                <w:szCs w:val="24"/>
              </w:rPr>
            </w:pPr>
            <w:r w:rsidRPr="008944CC">
              <w:rPr>
                <w:rFonts w:ascii="GHEA Grapalat" w:hAnsi="GHEA Grapalat"/>
                <w:b/>
                <w:i/>
                <w:sz w:val="24"/>
                <w:szCs w:val="24"/>
              </w:rPr>
              <w:t>Номера</w:t>
            </w:r>
          </w:p>
        </w:tc>
        <w:tc>
          <w:tcPr>
            <w:tcW w:w="2536" w:type="dxa"/>
            <w:vAlign w:val="center"/>
          </w:tcPr>
          <w:p w:rsidR="00251369" w:rsidRPr="008944CC" w:rsidRDefault="00251369" w:rsidP="00A53506">
            <w:pPr>
              <w:pStyle w:val="BodyTextIndent2"/>
              <w:widowControl w:val="0"/>
              <w:spacing w:line="240" w:lineRule="auto"/>
              <w:ind w:firstLine="0"/>
              <w:jc w:val="center"/>
              <w:rPr>
                <w:rFonts w:ascii="GHEA Grapalat" w:hAnsi="GHEA Grapalat"/>
                <w:b/>
                <w:i/>
                <w:sz w:val="24"/>
                <w:szCs w:val="24"/>
                <w:lang w:val="en-US"/>
              </w:rPr>
            </w:pPr>
            <w:r w:rsidRPr="008944CC">
              <w:rPr>
                <w:rFonts w:ascii="GHEA Grapalat" w:hAnsi="GHEA Grapalat"/>
                <w:b/>
                <w:i/>
                <w:sz w:val="24"/>
                <w:szCs w:val="24"/>
              </w:rPr>
              <w:t>Цена закупки</w:t>
            </w:r>
          </w:p>
          <w:p w:rsidR="00251369" w:rsidRPr="008944CC" w:rsidRDefault="00251369" w:rsidP="0000065E">
            <w:pPr>
              <w:widowControl w:val="0"/>
              <w:jc w:val="center"/>
              <w:rPr>
                <w:rFonts w:ascii="GHEA Grapalat" w:hAnsi="GHEA Grapalat"/>
                <w:lang w:val="en-US"/>
              </w:rPr>
            </w:pPr>
            <w:r w:rsidRPr="008944CC">
              <w:rPr>
                <w:rFonts w:ascii="GHEA Grapalat" w:hAnsi="GHEA Grapalat"/>
              </w:rPr>
              <w:t>драмов РА</w:t>
            </w:r>
            <w:r w:rsidRPr="008944CC">
              <w:rPr>
                <w:rFonts w:ascii="GHEA Grapalat" w:hAnsi="GHEA Grapalat"/>
                <w:lang w:val="en-US"/>
              </w:rPr>
              <w:t xml:space="preserve"> </w:t>
            </w:r>
          </w:p>
        </w:tc>
        <w:tc>
          <w:tcPr>
            <w:tcW w:w="5168" w:type="dxa"/>
            <w:vMerge/>
            <w:vAlign w:val="center"/>
          </w:tcPr>
          <w:p w:rsidR="00251369" w:rsidRPr="008944CC" w:rsidRDefault="00251369" w:rsidP="00A53506">
            <w:pPr>
              <w:pStyle w:val="BodyTextIndent2"/>
              <w:widowControl w:val="0"/>
              <w:spacing w:after="120" w:line="240" w:lineRule="auto"/>
              <w:ind w:firstLine="0"/>
              <w:rPr>
                <w:rFonts w:ascii="GHEA Grapalat" w:hAnsi="GHEA Grapalat"/>
                <w:b/>
                <w:i/>
                <w:sz w:val="24"/>
                <w:szCs w:val="24"/>
              </w:rPr>
            </w:pPr>
          </w:p>
        </w:tc>
      </w:tr>
      <w:tr w:rsidR="0000065E" w:rsidRPr="008944CC" w:rsidTr="00A53506">
        <w:trPr>
          <w:trHeight w:val="476"/>
          <w:jc w:val="center"/>
        </w:trPr>
        <w:tc>
          <w:tcPr>
            <w:tcW w:w="1530" w:type="dxa"/>
            <w:vAlign w:val="center"/>
          </w:tcPr>
          <w:p w:rsidR="0000065E" w:rsidRDefault="0000065E" w:rsidP="0000065E">
            <w:pPr>
              <w:jc w:val="center"/>
              <w:rPr>
                <w:rFonts w:ascii="Arial LatArm" w:hAnsi="Arial LatArm" w:cs="Calibri"/>
              </w:rPr>
            </w:pPr>
            <w:r>
              <w:rPr>
                <w:rFonts w:ascii="Arial LatArm" w:hAnsi="Arial LatArm" w:cs="Calibri"/>
              </w:rPr>
              <w:t>1</w:t>
            </w:r>
          </w:p>
        </w:tc>
        <w:tc>
          <w:tcPr>
            <w:tcW w:w="2536" w:type="dxa"/>
            <w:vAlign w:val="center"/>
          </w:tcPr>
          <w:p w:rsidR="0000065E" w:rsidRDefault="0000065E" w:rsidP="0000065E">
            <w:pPr>
              <w:jc w:val="center"/>
              <w:rPr>
                <w:rFonts w:ascii="Arial LatArm" w:hAnsi="Arial LatArm" w:cs="Arial"/>
              </w:rPr>
            </w:pPr>
            <w:r w:rsidRPr="008944CC">
              <w:rPr>
                <w:rFonts w:ascii="GHEA Grapalat" w:hAnsi="GHEA Grapalat" w:cs="Arial"/>
              </w:rPr>
              <w:t>До</w:t>
            </w:r>
            <w:r>
              <w:rPr>
                <w:rFonts w:ascii="Arial LatArm" w:hAnsi="Arial LatArm" w:cs="Arial"/>
              </w:rPr>
              <w:t xml:space="preserve"> 47200</w:t>
            </w:r>
          </w:p>
        </w:tc>
        <w:tc>
          <w:tcPr>
            <w:tcW w:w="5168" w:type="dxa"/>
            <w:vAlign w:val="center"/>
          </w:tcPr>
          <w:p w:rsidR="0000065E" w:rsidRDefault="0000065E" w:rsidP="0000065E">
            <w:pPr>
              <w:rPr>
                <w:rFonts w:ascii="Arial LatArm" w:hAnsi="Arial LatArm" w:cs="Calibri"/>
              </w:rPr>
            </w:pPr>
            <w:r>
              <w:rPr>
                <w:rFonts w:ascii="Calibri" w:hAnsi="Calibri" w:cs="Calibri"/>
              </w:rPr>
              <w:t>Болт</w:t>
            </w:r>
            <w:r>
              <w:rPr>
                <w:rFonts w:ascii="Arial LatArm" w:hAnsi="Arial LatArm" w:cs="Calibri"/>
              </w:rPr>
              <w:t xml:space="preserve">, </w:t>
            </w:r>
            <w:r>
              <w:rPr>
                <w:rFonts w:ascii="Calibri" w:hAnsi="Calibri" w:cs="Calibri"/>
              </w:rPr>
              <w:t>гайка</w:t>
            </w:r>
            <w:r>
              <w:rPr>
                <w:rFonts w:ascii="Arial LatArm" w:hAnsi="Arial LatArm" w:cs="Calibri"/>
              </w:rPr>
              <w:t xml:space="preserve">, </w:t>
            </w:r>
            <w:r>
              <w:rPr>
                <w:rFonts w:ascii="Calibri" w:hAnsi="Calibri" w:cs="Calibri"/>
              </w:rPr>
              <w:t>шайба</w:t>
            </w:r>
          </w:p>
        </w:tc>
      </w:tr>
      <w:tr w:rsidR="0000065E" w:rsidRPr="008944CC" w:rsidTr="00A53506">
        <w:trPr>
          <w:trHeight w:val="476"/>
          <w:jc w:val="center"/>
        </w:trPr>
        <w:tc>
          <w:tcPr>
            <w:tcW w:w="1530" w:type="dxa"/>
            <w:vAlign w:val="center"/>
          </w:tcPr>
          <w:p w:rsidR="0000065E" w:rsidRDefault="0000065E" w:rsidP="0000065E">
            <w:pPr>
              <w:jc w:val="center"/>
              <w:rPr>
                <w:rFonts w:ascii="Arial LatArm" w:hAnsi="Arial LatArm" w:cs="Calibri"/>
              </w:rPr>
            </w:pPr>
            <w:r>
              <w:rPr>
                <w:rFonts w:ascii="Arial LatArm" w:hAnsi="Arial LatArm" w:cs="Calibri"/>
              </w:rPr>
              <w:t>2</w:t>
            </w:r>
          </w:p>
        </w:tc>
        <w:tc>
          <w:tcPr>
            <w:tcW w:w="2536" w:type="dxa"/>
            <w:vAlign w:val="center"/>
          </w:tcPr>
          <w:p w:rsidR="0000065E" w:rsidRDefault="0000065E" w:rsidP="0000065E">
            <w:pPr>
              <w:jc w:val="center"/>
              <w:rPr>
                <w:rFonts w:ascii="Arial LatArm" w:hAnsi="Arial LatArm" w:cs="Arial"/>
              </w:rPr>
            </w:pPr>
            <w:r w:rsidRPr="008944CC">
              <w:rPr>
                <w:rFonts w:ascii="GHEA Grapalat" w:hAnsi="GHEA Grapalat" w:cs="Arial"/>
              </w:rPr>
              <w:t>До</w:t>
            </w:r>
            <w:r>
              <w:rPr>
                <w:rFonts w:ascii="Arial LatArm" w:hAnsi="Arial LatArm" w:cs="Arial"/>
              </w:rPr>
              <w:t xml:space="preserve"> 112000</w:t>
            </w:r>
          </w:p>
        </w:tc>
        <w:tc>
          <w:tcPr>
            <w:tcW w:w="5168" w:type="dxa"/>
            <w:vAlign w:val="center"/>
          </w:tcPr>
          <w:p w:rsidR="0000065E" w:rsidRDefault="0000065E" w:rsidP="0000065E">
            <w:pPr>
              <w:rPr>
                <w:rFonts w:ascii="Arial LatArm" w:hAnsi="Arial LatArm" w:cs="Calibri"/>
              </w:rPr>
            </w:pPr>
            <w:r>
              <w:rPr>
                <w:rFonts w:ascii="Calibri" w:hAnsi="Calibri" w:cs="Calibri"/>
              </w:rPr>
              <w:t>Сварочный</w:t>
            </w:r>
            <w:r>
              <w:rPr>
                <w:rFonts w:ascii="Arial LatArm" w:hAnsi="Arial LatArm" w:cs="Calibri"/>
              </w:rPr>
              <w:t xml:space="preserve"> </w:t>
            </w:r>
            <w:r>
              <w:rPr>
                <w:rFonts w:ascii="Calibri" w:hAnsi="Calibri" w:cs="Calibri"/>
              </w:rPr>
              <w:t>электрод</w:t>
            </w:r>
            <w:r>
              <w:rPr>
                <w:rFonts w:ascii="Arial LatArm" w:hAnsi="Arial LatArm" w:cs="Calibri"/>
              </w:rPr>
              <w:t xml:space="preserve">  3.2 </w:t>
            </w:r>
            <w:r>
              <w:rPr>
                <w:rFonts w:ascii="Calibri" w:hAnsi="Calibri" w:cs="Calibri"/>
              </w:rPr>
              <w:t>мм</w:t>
            </w:r>
          </w:p>
        </w:tc>
      </w:tr>
      <w:tr w:rsidR="0000065E" w:rsidRPr="008944CC" w:rsidTr="00A53506">
        <w:trPr>
          <w:trHeight w:val="476"/>
          <w:jc w:val="center"/>
        </w:trPr>
        <w:tc>
          <w:tcPr>
            <w:tcW w:w="1530" w:type="dxa"/>
            <w:vAlign w:val="center"/>
          </w:tcPr>
          <w:p w:rsidR="0000065E" w:rsidRDefault="0000065E" w:rsidP="0000065E">
            <w:pPr>
              <w:jc w:val="center"/>
              <w:rPr>
                <w:rFonts w:ascii="Arial LatArm" w:hAnsi="Arial LatArm" w:cs="Calibri"/>
              </w:rPr>
            </w:pPr>
            <w:r>
              <w:rPr>
                <w:rFonts w:ascii="Arial LatArm" w:hAnsi="Arial LatArm" w:cs="Calibri"/>
              </w:rPr>
              <w:t>3</w:t>
            </w:r>
          </w:p>
        </w:tc>
        <w:tc>
          <w:tcPr>
            <w:tcW w:w="2536" w:type="dxa"/>
            <w:vAlign w:val="center"/>
          </w:tcPr>
          <w:p w:rsidR="0000065E" w:rsidRDefault="0000065E" w:rsidP="0000065E">
            <w:pPr>
              <w:jc w:val="center"/>
              <w:rPr>
                <w:rFonts w:ascii="Arial LatArm" w:hAnsi="Arial LatArm" w:cs="Arial"/>
              </w:rPr>
            </w:pPr>
            <w:r w:rsidRPr="008944CC">
              <w:rPr>
                <w:rFonts w:ascii="GHEA Grapalat" w:hAnsi="GHEA Grapalat" w:cs="Arial"/>
              </w:rPr>
              <w:t>До</w:t>
            </w:r>
            <w:r>
              <w:rPr>
                <w:rFonts w:ascii="Arial LatArm" w:hAnsi="Arial LatArm" w:cs="Arial"/>
              </w:rPr>
              <w:t xml:space="preserve"> 675000</w:t>
            </w:r>
          </w:p>
        </w:tc>
        <w:tc>
          <w:tcPr>
            <w:tcW w:w="5168" w:type="dxa"/>
            <w:vAlign w:val="center"/>
          </w:tcPr>
          <w:p w:rsidR="0000065E" w:rsidRDefault="0000065E" w:rsidP="0000065E">
            <w:pPr>
              <w:rPr>
                <w:rFonts w:ascii="Arial LatArm" w:hAnsi="Arial LatArm" w:cs="Calibri"/>
              </w:rPr>
            </w:pPr>
            <w:r>
              <w:rPr>
                <w:rFonts w:ascii="Calibri" w:hAnsi="Calibri" w:cs="Calibri"/>
              </w:rPr>
              <w:t>Сварочный</w:t>
            </w:r>
            <w:r>
              <w:rPr>
                <w:rFonts w:ascii="Arial LatArm" w:hAnsi="Arial LatArm" w:cs="Calibri"/>
              </w:rPr>
              <w:t xml:space="preserve"> </w:t>
            </w:r>
            <w:r>
              <w:rPr>
                <w:rFonts w:ascii="Calibri" w:hAnsi="Calibri" w:cs="Calibri"/>
              </w:rPr>
              <w:t>электрод</w:t>
            </w:r>
            <w:r>
              <w:rPr>
                <w:rFonts w:ascii="Arial LatArm" w:hAnsi="Arial LatArm" w:cs="Calibri"/>
              </w:rPr>
              <w:t xml:space="preserve">  4 </w:t>
            </w:r>
            <w:r>
              <w:rPr>
                <w:rFonts w:ascii="Calibri" w:hAnsi="Calibri" w:cs="Calibri"/>
              </w:rPr>
              <w:t>мм</w:t>
            </w:r>
          </w:p>
        </w:tc>
      </w:tr>
      <w:tr w:rsidR="0000065E" w:rsidRPr="008944CC" w:rsidTr="00A53506">
        <w:trPr>
          <w:trHeight w:val="476"/>
          <w:jc w:val="center"/>
        </w:trPr>
        <w:tc>
          <w:tcPr>
            <w:tcW w:w="1530" w:type="dxa"/>
            <w:vAlign w:val="center"/>
          </w:tcPr>
          <w:p w:rsidR="0000065E" w:rsidRDefault="0000065E" w:rsidP="0000065E">
            <w:pPr>
              <w:jc w:val="center"/>
              <w:rPr>
                <w:rFonts w:ascii="Arial LatArm" w:hAnsi="Arial LatArm" w:cs="Calibri"/>
              </w:rPr>
            </w:pPr>
            <w:r>
              <w:rPr>
                <w:rFonts w:ascii="Arial LatArm" w:hAnsi="Arial LatArm" w:cs="Calibri"/>
              </w:rPr>
              <w:t>4</w:t>
            </w:r>
          </w:p>
        </w:tc>
        <w:tc>
          <w:tcPr>
            <w:tcW w:w="2536" w:type="dxa"/>
            <w:vAlign w:val="center"/>
          </w:tcPr>
          <w:p w:rsidR="0000065E" w:rsidRDefault="0000065E" w:rsidP="0000065E">
            <w:pPr>
              <w:jc w:val="center"/>
              <w:rPr>
                <w:rFonts w:ascii="Arial LatArm" w:hAnsi="Arial LatArm" w:cs="Arial"/>
              </w:rPr>
            </w:pPr>
            <w:r w:rsidRPr="008944CC">
              <w:rPr>
                <w:rFonts w:ascii="GHEA Grapalat" w:hAnsi="GHEA Grapalat" w:cs="Arial"/>
              </w:rPr>
              <w:t>До</w:t>
            </w:r>
            <w:r>
              <w:rPr>
                <w:rFonts w:ascii="Arial LatArm" w:hAnsi="Arial LatArm" w:cs="Arial"/>
              </w:rPr>
              <w:t xml:space="preserve"> 77600</w:t>
            </w:r>
          </w:p>
        </w:tc>
        <w:tc>
          <w:tcPr>
            <w:tcW w:w="5168" w:type="dxa"/>
            <w:vAlign w:val="center"/>
          </w:tcPr>
          <w:p w:rsidR="0000065E" w:rsidRDefault="0000065E" w:rsidP="0000065E">
            <w:pPr>
              <w:rPr>
                <w:rFonts w:ascii="Arial LatArm" w:hAnsi="Arial LatArm" w:cs="Calibri"/>
              </w:rPr>
            </w:pPr>
            <w:r>
              <w:rPr>
                <w:rFonts w:ascii="Calibri" w:hAnsi="Calibri" w:cs="Calibri"/>
              </w:rPr>
              <w:t>Режущий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125</w:t>
            </w:r>
          </w:p>
        </w:tc>
      </w:tr>
      <w:tr w:rsidR="0000065E" w:rsidRPr="008944CC" w:rsidTr="00A53506">
        <w:trPr>
          <w:trHeight w:val="476"/>
          <w:jc w:val="center"/>
        </w:trPr>
        <w:tc>
          <w:tcPr>
            <w:tcW w:w="1530" w:type="dxa"/>
            <w:vAlign w:val="center"/>
          </w:tcPr>
          <w:p w:rsidR="0000065E" w:rsidRDefault="0000065E" w:rsidP="0000065E">
            <w:pPr>
              <w:jc w:val="center"/>
              <w:rPr>
                <w:rFonts w:ascii="Arial LatArm" w:hAnsi="Arial LatArm" w:cs="Calibri"/>
              </w:rPr>
            </w:pPr>
            <w:r>
              <w:rPr>
                <w:rFonts w:ascii="Arial LatArm" w:hAnsi="Arial LatArm" w:cs="Calibri"/>
              </w:rPr>
              <w:t>5</w:t>
            </w:r>
          </w:p>
        </w:tc>
        <w:tc>
          <w:tcPr>
            <w:tcW w:w="2536" w:type="dxa"/>
            <w:vAlign w:val="center"/>
          </w:tcPr>
          <w:p w:rsidR="0000065E" w:rsidRDefault="0000065E" w:rsidP="0000065E">
            <w:pPr>
              <w:jc w:val="center"/>
              <w:rPr>
                <w:rFonts w:ascii="Arial LatArm" w:hAnsi="Arial LatArm" w:cs="Arial"/>
              </w:rPr>
            </w:pPr>
            <w:r w:rsidRPr="008944CC">
              <w:rPr>
                <w:rFonts w:ascii="GHEA Grapalat" w:hAnsi="GHEA Grapalat" w:cs="Arial"/>
              </w:rPr>
              <w:t>До</w:t>
            </w:r>
            <w:r>
              <w:rPr>
                <w:rFonts w:ascii="Arial LatArm" w:hAnsi="Arial LatArm" w:cs="Arial"/>
              </w:rPr>
              <w:t xml:space="preserve"> 103500</w:t>
            </w:r>
          </w:p>
        </w:tc>
        <w:tc>
          <w:tcPr>
            <w:tcW w:w="5168" w:type="dxa"/>
            <w:vAlign w:val="center"/>
          </w:tcPr>
          <w:p w:rsidR="0000065E" w:rsidRDefault="0000065E" w:rsidP="0000065E">
            <w:pPr>
              <w:rPr>
                <w:rFonts w:ascii="Arial LatArm" w:hAnsi="Arial LatArm" w:cs="Calibri"/>
              </w:rPr>
            </w:pPr>
            <w:r>
              <w:rPr>
                <w:rFonts w:ascii="Calibri" w:hAnsi="Calibri" w:cs="Calibri"/>
              </w:rPr>
              <w:t>Режущий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230</w:t>
            </w:r>
          </w:p>
        </w:tc>
      </w:tr>
      <w:tr w:rsidR="0000065E" w:rsidRPr="008944CC" w:rsidTr="00A53506">
        <w:trPr>
          <w:trHeight w:val="476"/>
          <w:jc w:val="center"/>
        </w:trPr>
        <w:tc>
          <w:tcPr>
            <w:tcW w:w="1530" w:type="dxa"/>
            <w:vAlign w:val="center"/>
          </w:tcPr>
          <w:p w:rsidR="0000065E" w:rsidRDefault="0000065E" w:rsidP="0000065E">
            <w:pPr>
              <w:jc w:val="center"/>
              <w:rPr>
                <w:rFonts w:ascii="Arial LatArm" w:hAnsi="Arial LatArm" w:cs="Calibri"/>
              </w:rPr>
            </w:pPr>
            <w:r>
              <w:rPr>
                <w:rFonts w:ascii="Arial LatArm" w:hAnsi="Arial LatArm" w:cs="Calibri"/>
              </w:rPr>
              <w:t>6</w:t>
            </w:r>
          </w:p>
        </w:tc>
        <w:tc>
          <w:tcPr>
            <w:tcW w:w="2536" w:type="dxa"/>
            <w:vAlign w:val="center"/>
          </w:tcPr>
          <w:p w:rsidR="0000065E" w:rsidRDefault="0000065E" w:rsidP="0000065E">
            <w:pPr>
              <w:jc w:val="center"/>
              <w:rPr>
                <w:rFonts w:ascii="Arial LatArm" w:hAnsi="Arial LatArm" w:cs="Arial"/>
              </w:rPr>
            </w:pPr>
            <w:r w:rsidRPr="008944CC">
              <w:rPr>
                <w:rFonts w:ascii="GHEA Grapalat" w:hAnsi="GHEA Grapalat" w:cs="Arial"/>
              </w:rPr>
              <w:t>До</w:t>
            </w:r>
            <w:r>
              <w:rPr>
                <w:rFonts w:ascii="Arial LatArm" w:hAnsi="Arial LatArm" w:cs="Arial"/>
              </w:rPr>
              <w:t xml:space="preserve"> 61800</w:t>
            </w:r>
          </w:p>
        </w:tc>
        <w:tc>
          <w:tcPr>
            <w:tcW w:w="5168" w:type="dxa"/>
            <w:vAlign w:val="center"/>
          </w:tcPr>
          <w:p w:rsidR="0000065E" w:rsidRDefault="0000065E" w:rsidP="0000065E">
            <w:pPr>
              <w:rPr>
                <w:rFonts w:ascii="Arial LatArm" w:hAnsi="Arial LatArm" w:cs="Calibri"/>
              </w:rPr>
            </w:pPr>
            <w:r>
              <w:rPr>
                <w:rFonts w:ascii="Calibri" w:hAnsi="Calibri" w:cs="Calibri"/>
              </w:rPr>
              <w:t>Шлифовальный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125</w:t>
            </w:r>
          </w:p>
        </w:tc>
      </w:tr>
      <w:tr w:rsidR="0000065E" w:rsidRPr="008944CC" w:rsidTr="00A53506">
        <w:trPr>
          <w:trHeight w:val="476"/>
          <w:jc w:val="center"/>
        </w:trPr>
        <w:tc>
          <w:tcPr>
            <w:tcW w:w="1530" w:type="dxa"/>
            <w:vAlign w:val="center"/>
          </w:tcPr>
          <w:p w:rsidR="0000065E" w:rsidRDefault="0000065E" w:rsidP="0000065E">
            <w:pPr>
              <w:jc w:val="center"/>
              <w:rPr>
                <w:rFonts w:ascii="Arial LatArm" w:hAnsi="Arial LatArm" w:cs="Calibri"/>
              </w:rPr>
            </w:pPr>
            <w:r>
              <w:rPr>
                <w:rFonts w:ascii="Arial LatArm" w:hAnsi="Arial LatArm" w:cs="Calibri"/>
              </w:rPr>
              <w:t>7</w:t>
            </w:r>
          </w:p>
        </w:tc>
        <w:tc>
          <w:tcPr>
            <w:tcW w:w="2536" w:type="dxa"/>
            <w:vAlign w:val="center"/>
          </w:tcPr>
          <w:p w:rsidR="0000065E" w:rsidRDefault="0000065E" w:rsidP="0000065E">
            <w:pPr>
              <w:jc w:val="center"/>
              <w:rPr>
                <w:rFonts w:ascii="Arial LatArm" w:hAnsi="Arial LatArm" w:cs="Arial"/>
              </w:rPr>
            </w:pPr>
            <w:r w:rsidRPr="008944CC">
              <w:rPr>
                <w:rFonts w:ascii="GHEA Grapalat" w:hAnsi="GHEA Grapalat" w:cs="Arial"/>
              </w:rPr>
              <w:t>До</w:t>
            </w:r>
            <w:r>
              <w:rPr>
                <w:rFonts w:ascii="Arial LatArm" w:hAnsi="Arial LatArm" w:cs="Arial"/>
              </w:rPr>
              <w:t xml:space="preserve"> 30000</w:t>
            </w:r>
          </w:p>
        </w:tc>
        <w:tc>
          <w:tcPr>
            <w:tcW w:w="5168" w:type="dxa"/>
            <w:vAlign w:val="center"/>
          </w:tcPr>
          <w:p w:rsidR="0000065E" w:rsidRDefault="0000065E" w:rsidP="0000065E">
            <w:pPr>
              <w:rPr>
                <w:rFonts w:ascii="Calibri" w:hAnsi="Calibri" w:cs="Calibri"/>
                <w:color w:val="000000"/>
              </w:rPr>
            </w:pPr>
            <w:r>
              <w:rPr>
                <w:rFonts w:ascii="Calibri" w:hAnsi="Calibri" w:cs="Calibri"/>
                <w:color w:val="000000"/>
              </w:rPr>
              <w:t>Лепестковый шлифовальный диск Ф 115,  N 80</w:t>
            </w:r>
          </w:p>
        </w:tc>
      </w:tr>
      <w:tr w:rsidR="0000065E" w:rsidRPr="008944CC" w:rsidTr="00A53506">
        <w:trPr>
          <w:trHeight w:val="476"/>
          <w:jc w:val="center"/>
        </w:trPr>
        <w:tc>
          <w:tcPr>
            <w:tcW w:w="1530" w:type="dxa"/>
            <w:vAlign w:val="center"/>
          </w:tcPr>
          <w:p w:rsidR="0000065E" w:rsidRDefault="0000065E" w:rsidP="0000065E">
            <w:pPr>
              <w:jc w:val="center"/>
              <w:rPr>
                <w:rFonts w:ascii="Arial LatArm" w:hAnsi="Arial LatArm" w:cs="Calibri"/>
              </w:rPr>
            </w:pPr>
            <w:r>
              <w:rPr>
                <w:rFonts w:ascii="Arial LatArm" w:hAnsi="Arial LatArm" w:cs="Calibri"/>
              </w:rPr>
              <w:t>8</w:t>
            </w:r>
          </w:p>
        </w:tc>
        <w:tc>
          <w:tcPr>
            <w:tcW w:w="2536" w:type="dxa"/>
            <w:vAlign w:val="center"/>
          </w:tcPr>
          <w:p w:rsidR="0000065E" w:rsidRDefault="0000065E" w:rsidP="0000065E">
            <w:pPr>
              <w:jc w:val="center"/>
              <w:rPr>
                <w:rFonts w:ascii="Arial LatArm" w:hAnsi="Arial LatArm" w:cs="Arial"/>
              </w:rPr>
            </w:pPr>
            <w:r w:rsidRPr="008944CC">
              <w:rPr>
                <w:rFonts w:ascii="GHEA Grapalat" w:hAnsi="GHEA Grapalat" w:cs="Arial"/>
              </w:rPr>
              <w:t>До</w:t>
            </w:r>
            <w:r>
              <w:rPr>
                <w:rFonts w:ascii="Arial LatArm" w:hAnsi="Arial LatArm" w:cs="Arial"/>
              </w:rPr>
              <w:t xml:space="preserve"> 4200000</w:t>
            </w:r>
          </w:p>
        </w:tc>
        <w:tc>
          <w:tcPr>
            <w:tcW w:w="5168" w:type="dxa"/>
            <w:vAlign w:val="center"/>
          </w:tcPr>
          <w:p w:rsidR="0000065E" w:rsidRDefault="0000065E" w:rsidP="0000065E">
            <w:pPr>
              <w:rPr>
                <w:rFonts w:ascii="Arial LatArm" w:hAnsi="Arial LatArm" w:cs="Calibri"/>
              </w:rPr>
            </w:pPr>
            <w:r>
              <w:rPr>
                <w:rFonts w:ascii="Calibri" w:hAnsi="Calibri" w:cs="Calibri"/>
              </w:rPr>
              <w:t>Цемент</w:t>
            </w:r>
            <w:r>
              <w:rPr>
                <w:rFonts w:ascii="Arial LatArm" w:hAnsi="Arial LatArm" w:cs="Calibri"/>
              </w:rPr>
              <w:t xml:space="preserve">, </w:t>
            </w:r>
            <w:r>
              <w:rPr>
                <w:rFonts w:ascii="Calibri" w:hAnsi="Calibri" w:cs="Calibri"/>
              </w:rPr>
              <w:t>в</w:t>
            </w:r>
            <w:r>
              <w:rPr>
                <w:rFonts w:ascii="Arial LatArm" w:hAnsi="Arial LatArm" w:cs="Calibri"/>
              </w:rPr>
              <w:t xml:space="preserve"> </w:t>
            </w:r>
            <w:r>
              <w:rPr>
                <w:rFonts w:ascii="Calibri" w:hAnsi="Calibri" w:cs="Calibri"/>
              </w:rPr>
              <w:t>мешке</w:t>
            </w:r>
            <w:r>
              <w:rPr>
                <w:rFonts w:ascii="Arial LatArm" w:hAnsi="Arial LatArm" w:cs="Calibri"/>
              </w:rPr>
              <w:t xml:space="preserve"> </w:t>
            </w:r>
            <w:r>
              <w:rPr>
                <w:rFonts w:ascii="Calibri" w:hAnsi="Calibri" w:cs="Calibri"/>
              </w:rPr>
              <w:t>по</w:t>
            </w:r>
            <w:r>
              <w:rPr>
                <w:rFonts w:ascii="Arial LatArm" w:hAnsi="Arial LatArm" w:cs="Calibri"/>
              </w:rPr>
              <w:t xml:space="preserve"> 50 </w:t>
            </w:r>
            <w:r>
              <w:rPr>
                <w:rFonts w:ascii="Calibri" w:hAnsi="Calibri" w:cs="Calibri"/>
              </w:rPr>
              <w:t>кг</w:t>
            </w:r>
          </w:p>
        </w:tc>
      </w:tr>
      <w:tr w:rsidR="0000065E" w:rsidRPr="008944CC" w:rsidTr="00A53506">
        <w:trPr>
          <w:trHeight w:val="476"/>
          <w:jc w:val="center"/>
        </w:trPr>
        <w:tc>
          <w:tcPr>
            <w:tcW w:w="1530" w:type="dxa"/>
            <w:vAlign w:val="center"/>
          </w:tcPr>
          <w:p w:rsidR="0000065E" w:rsidRDefault="0000065E" w:rsidP="0000065E">
            <w:pPr>
              <w:jc w:val="center"/>
              <w:rPr>
                <w:rFonts w:ascii="Arial LatArm" w:hAnsi="Arial LatArm" w:cs="Calibri"/>
              </w:rPr>
            </w:pPr>
            <w:r>
              <w:rPr>
                <w:rFonts w:ascii="Arial LatArm" w:hAnsi="Arial LatArm" w:cs="Calibri"/>
              </w:rPr>
              <w:t>9</w:t>
            </w:r>
          </w:p>
        </w:tc>
        <w:tc>
          <w:tcPr>
            <w:tcW w:w="2536" w:type="dxa"/>
            <w:vAlign w:val="center"/>
          </w:tcPr>
          <w:p w:rsidR="0000065E" w:rsidRDefault="0000065E" w:rsidP="0000065E">
            <w:pPr>
              <w:jc w:val="center"/>
              <w:rPr>
                <w:rFonts w:ascii="Arial LatArm" w:hAnsi="Arial LatArm" w:cs="Arial"/>
              </w:rPr>
            </w:pPr>
            <w:r w:rsidRPr="008944CC">
              <w:rPr>
                <w:rFonts w:ascii="GHEA Grapalat" w:hAnsi="GHEA Grapalat" w:cs="Arial"/>
              </w:rPr>
              <w:t>До</w:t>
            </w:r>
            <w:r>
              <w:rPr>
                <w:rFonts w:ascii="Arial LatArm" w:hAnsi="Arial LatArm" w:cs="Arial"/>
              </w:rPr>
              <w:t xml:space="preserve"> 560000</w:t>
            </w:r>
          </w:p>
        </w:tc>
        <w:tc>
          <w:tcPr>
            <w:tcW w:w="5168" w:type="dxa"/>
            <w:vAlign w:val="center"/>
          </w:tcPr>
          <w:p w:rsidR="0000065E" w:rsidRDefault="0000065E" w:rsidP="0000065E">
            <w:pPr>
              <w:rPr>
                <w:rFonts w:ascii="Arial LatRus" w:hAnsi="Arial LatRus" w:cs="Calibri"/>
              </w:rPr>
            </w:pPr>
            <w:r>
              <w:rPr>
                <w:rFonts w:ascii="Calibri" w:hAnsi="Calibri" w:cs="Calibri"/>
              </w:rPr>
              <w:t>Синий</w:t>
            </w:r>
            <w:r>
              <w:rPr>
                <w:rFonts w:ascii="Arial LatRus" w:hAnsi="Arial LatRus" w:cs="Calibri"/>
              </w:rPr>
              <w:t xml:space="preserve"> </w:t>
            </w:r>
            <w:r>
              <w:rPr>
                <w:rFonts w:ascii="Calibri" w:hAnsi="Calibri" w:cs="Calibri"/>
              </w:rPr>
              <w:t>песок</w:t>
            </w:r>
            <w:r>
              <w:rPr>
                <w:rFonts w:ascii="Arial LatRus" w:hAnsi="Arial LatRus" w:cs="Calibri"/>
              </w:rPr>
              <w:t xml:space="preserve"> </w:t>
            </w:r>
          </w:p>
        </w:tc>
      </w:tr>
      <w:tr w:rsidR="0000065E" w:rsidRPr="008944CC" w:rsidTr="00A53506">
        <w:trPr>
          <w:trHeight w:val="476"/>
          <w:jc w:val="center"/>
        </w:trPr>
        <w:tc>
          <w:tcPr>
            <w:tcW w:w="1530" w:type="dxa"/>
            <w:vAlign w:val="center"/>
          </w:tcPr>
          <w:p w:rsidR="0000065E" w:rsidRDefault="0000065E" w:rsidP="0000065E">
            <w:pPr>
              <w:jc w:val="center"/>
              <w:rPr>
                <w:rFonts w:ascii="Arial LatArm" w:hAnsi="Arial LatArm" w:cs="Calibri"/>
              </w:rPr>
            </w:pPr>
            <w:r>
              <w:rPr>
                <w:rFonts w:ascii="Arial LatArm" w:hAnsi="Arial LatArm" w:cs="Calibri"/>
              </w:rPr>
              <w:t>10</w:t>
            </w:r>
          </w:p>
        </w:tc>
        <w:tc>
          <w:tcPr>
            <w:tcW w:w="2536" w:type="dxa"/>
            <w:vAlign w:val="center"/>
          </w:tcPr>
          <w:p w:rsidR="0000065E" w:rsidRDefault="0000065E" w:rsidP="0000065E">
            <w:pPr>
              <w:jc w:val="center"/>
              <w:rPr>
                <w:rFonts w:ascii="Arial LatArm" w:hAnsi="Arial LatArm" w:cs="Arial"/>
              </w:rPr>
            </w:pPr>
            <w:r w:rsidRPr="008944CC">
              <w:rPr>
                <w:rFonts w:ascii="GHEA Grapalat" w:hAnsi="GHEA Grapalat" w:cs="Arial"/>
              </w:rPr>
              <w:t>До</w:t>
            </w:r>
            <w:r>
              <w:rPr>
                <w:rFonts w:ascii="Arial LatArm" w:hAnsi="Arial LatArm" w:cs="Arial"/>
              </w:rPr>
              <w:t xml:space="preserve"> 112000</w:t>
            </w:r>
          </w:p>
        </w:tc>
        <w:tc>
          <w:tcPr>
            <w:tcW w:w="5168" w:type="dxa"/>
            <w:vAlign w:val="center"/>
          </w:tcPr>
          <w:p w:rsidR="0000065E" w:rsidRDefault="0000065E" w:rsidP="0000065E">
            <w:pPr>
              <w:rPr>
                <w:rFonts w:ascii="Arial LatRus" w:hAnsi="Arial LatRus" w:cs="Calibri"/>
              </w:rPr>
            </w:pPr>
            <w:r>
              <w:rPr>
                <w:rFonts w:ascii="Calibri" w:hAnsi="Calibri" w:cs="Calibri"/>
              </w:rPr>
              <w:t>Полиэтиленовый</w:t>
            </w:r>
            <w:r>
              <w:rPr>
                <w:rFonts w:ascii="Arial LatRus" w:hAnsi="Arial LatRus" w:cs="Calibri"/>
              </w:rPr>
              <w:t xml:space="preserve"> </w:t>
            </w:r>
            <w:r>
              <w:rPr>
                <w:rFonts w:ascii="Calibri" w:hAnsi="Calibri" w:cs="Calibri"/>
              </w:rPr>
              <w:t>мешок</w:t>
            </w:r>
            <w:r>
              <w:rPr>
                <w:rFonts w:ascii="Arial LatRus" w:hAnsi="Arial LatRus" w:cs="Calibri"/>
              </w:rPr>
              <w:t xml:space="preserve">, 25 </w:t>
            </w:r>
            <w:r>
              <w:rPr>
                <w:rFonts w:ascii="Calibri" w:hAnsi="Calibri" w:cs="Calibri"/>
              </w:rPr>
              <w:t>кг</w:t>
            </w:r>
          </w:p>
        </w:tc>
      </w:tr>
      <w:tr w:rsidR="0000065E" w:rsidRPr="008944CC" w:rsidTr="00A53506">
        <w:trPr>
          <w:trHeight w:val="476"/>
          <w:jc w:val="center"/>
        </w:trPr>
        <w:tc>
          <w:tcPr>
            <w:tcW w:w="1530" w:type="dxa"/>
            <w:vAlign w:val="center"/>
          </w:tcPr>
          <w:p w:rsidR="0000065E" w:rsidRDefault="0000065E" w:rsidP="0000065E">
            <w:pPr>
              <w:jc w:val="center"/>
              <w:rPr>
                <w:rFonts w:ascii="Arial LatArm" w:hAnsi="Arial LatArm" w:cs="Calibri"/>
              </w:rPr>
            </w:pPr>
            <w:r>
              <w:rPr>
                <w:rFonts w:ascii="Arial LatArm" w:hAnsi="Arial LatArm" w:cs="Calibri"/>
              </w:rPr>
              <w:t>11</w:t>
            </w:r>
          </w:p>
        </w:tc>
        <w:tc>
          <w:tcPr>
            <w:tcW w:w="2536" w:type="dxa"/>
            <w:vAlign w:val="center"/>
          </w:tcPr>
          <w:p w:rsidR="0000065E" w:rsidRDefault="0000065E" w:rsidP="0000065E">
            <w:pPr>
              <w:jc w:val="center"/>
              <w:rPr>
                <w:rFonts w:ascii="Arial LatArm" w:hAnsi="Arial LatArm" w:cs="Arial"/>
              </w:rPr>
            </w:pPr>
            <w:r w:rsidRPr="008944CC">
              <w:rPr>
                <w:rFonts w:ascii="GHEA Grapalat" w:hAnsi="GHEA Grapalat" w:cs="Arial"/>
              </w:rPr>
              <w:t>До</w:t>
            </w:r>
            <w:r>
              <w:rPr>
                <w:rFonts w:ascii="Arial LatArm" w:hAnsi="Arial LatArm" w:cs="Arial"/>
              </w:rPr>
              <w:t xml:space="preserve"> 300000</w:t>
            </w:r>
          </w:p>
        </w:tc>
        <w:tc>
          <w:tcPr>
            <w:tcW w:w="5168" w:type="dxa"/>
            <w:vAlign w:val="center"/>
          </w:tcPr>
          <w:p w:rsidR="0000065E" w:rsidRDefault="0000065E" w:rsidP="0000065E">
            <w:pPr>
              <w:rPr>
                <w:rFonts w:ascii="Arial LatArm" w:hAnsi="Arial LatArm" w:cs="Calibri"/>
              </w:rPr>
            </w:pPr>
            <w:r>
              <w:rPr>
                <w:rFonts w:ascii="Arial LatArm" w:hAnsi="Arial LatArm" w:cs="Calibri"/>
              </w:rPr>
              <w:t>T</w:t>
            </w:r>
            <w:r>
              <w:rPr>
                <w:rFonts w:ascii="Calibri" w:hAnsi="Calibri" w:cs="Calibri"/>
              </w:rPr>
              <w:t>руба</w:t>
            </w:r>
            <w:r>
              <w:rPr>
                <w:rFonts w:ascii="Arial LatArm" w:hAnsi="Arial LatArm" w:cs="Calibri"/>
              </w:rPr>
              <w:t xml:space="preserve"> </w:t>
            </w:r>
            <w:r>
              <w:rPr>
                <w:rFonts w:ascii="Calibri" w:hAnsi="Calibri" w:cs="Calibri"/>
              </w:rPr>
              <w:t>гофрированная</w:t>
            </w:r>
            <w:r>
              <w:rPr>
                <w:rFonts w:ascii="Arial LatArm" w:hAnsi="Arial LatArm" w:cs="Calibri"/>
              </w:rPr>
              <w:t xml:space="preserve"> </w:t>
            </w:r>
            <w:r>
              <w:rPr>
                <w:rFonts w:ascii="Calibri" w:hAnsi="Calibri" w:cs="Calibri"/>
              </w:rPr>
              <w:t>Ф</w:t>
            </w:r>
            <w:r>
              <w:rPr>
                <w:rFonts w:ascii="Arial LatArm" w:hAnsi="Arial LatArm" w:cs="Calibri"/>
              </w:rPr>
              <w:t xml:space="preserve"> 32</w:t>
            </w:r>
            <w:r>
              <w:rPr>
                <w:rFonts w:ascii="Calibri" w:hAnsi="Calibri" w:cs="Calibri"/>
              </w:rPr>
              <w:t>мм</w:t>
            </w:r>
          </w:p>
        </w:tc>
      </w:tr>
      <w:tr w:rsidR="0000065E" w:rsidRPr="008944CC" w:rsidTr="00A53506">
        <w:trPr>
          <w:trHeight w:val="476"/>
          <w:jc w:val="center"/>
        </w:trPr>
        <w:tc>
          <w:tcPr>
            <w:tcW w:w="1530" w:type="dxa"/>
            <w:vAlign w:val="center"/>
          </w:tcPr>
          <w:p w:rsidR="0000065E" w:rsidRDefault="0000065E" w:rsidP="0000065E">
            <w:pPr>
              <w:jc w:val="center"/>
              <w:rPr>
                <w:rFonts w:ascii="Arial LatArm" w:hAnsi="Arial LatArm" w:cs="Calibri"/>
              </w:rPr>
            </w:pPr>
            <w:r>
              <w:rPr>
                <w:rFonts w:ascii="Arial LatArm" w:hAnsi="Arial LatArm" w:cs="Calibri"/>
              </w:rPr>
              <w:t>12</w:t>
            </w:r>
          </w:p>
        </w:tc>
        <w:tc>
          <w:tcPr>
            <w:tcW w:w="2536" w:type="dxa"/>
            <w:vAlign w:val="center"/>
          </w:tcPr>
          <w:p w:rsidR="0000065E" w:rsidRDefault="0000065E" w:rsidP="0000065E">
            <w:pPr>
              <w:jc w:val="center"/>
              <w:rPr>
                <w:rFonts w:ascii="Arial LatArm" w:hAnsi="Arial LatArm" w:cs="Arial"/>
              </w:rPr>
            </w:pPr>
            <w:r w:rsidRPr="008944CC">
              <w:rPr>
                <w:rFonts w:ascii="GHEA Grapalat" w:hAnsi="GHEA Grapalat" w:cs="Arial"/>
              </w:rPr>
              <w:t>До</w:t>
            </w:r>
            <w:r>
              <w:rPr>
                <w:rFonts w:ascii="Arial LatArm" w:hAnsi="Arial LatArm" w:cs="Arial"/>
              </w:rPr>
              <w:t xml:space="preserve"> 1154000</w:t>
            </w:r>
          </w:p>
        </w:tc>
        <w:tc>
          <w:tcPr>
            <w:tcW w:w="5168" w:type="dxa"/>
            <w:vAlign w:val="center"/>
          </w:tcPr>
          <w:p w:rsidR="0000065E" w:rsidRDefault="0000065E" w:rsidP="0000065E">
            <w:pPr>
              <w:rPr>
                <w:rFonts w:ascii="Arial LatArm" w:hAnsi="Arial LatArm" w:cs="Calibri"/>
              </w:rPr>
            </w:pPr>
            <w:r>
              <w:rPr>
                <w:rFonts w:ascii="Arial LatArm" w:hAnsi="Arial LatArm" w:cs="Calibri"/>
              </w:rPr>
              <w:t>T</w:t>
            </w:r>
            <w:r>
              <w:rPr>
                <w:rFonts w:ascii="Calibri" w:hAnsi="Calibri" w:cs="Calibri"/>
              </w:rPr>
              <w:t>руба</w:t>
            </w:r>
            <w:r>
              <w:rPr>
                <w:rFonts w:ascii="Arial LatArm" w:hAnsi="Arial LatArm" w:cs="Calibri"/>
              </w:rPr>
              <w:t xml:space="preserve"> </w:t>
            </w:r>
            <w:r>
              <w:rPr>
                <w:rFonts w:ascii="Calibri" w:hAnsi="Calibri" w:cs="Calibri"/>
              </w:rPr>
              <w:t>гофрированная</w:t>
            </w:r>
            <w:r>
              <w:rPr>
                <w:rFonts w:ascii="Arial LatArm" w:hAnsi="Arial LatArm" w:cs="Calibri"/>
              </w:rPr>
              <w:t xml:space="preserve"> </w:t>
            </w:r>
            <w:r>
              <w:rPr>
                <w:rFonts w:ascii="Calibri" w:hAnsi="Calibri" w:cs="Calibri"/>
              </w:rPr>
              <w:t>Ф</w:t>
            </w:r>
            <w:r>
              <w:rPr>
                <w:rFonts w:ascii="Arial LatArm" w:hAnsi="Arial LatArm" w:cs="Calibri"/>
              </w:rPr>
              <w:t xml:space="preserve"> 50</w:t>
            </w:r>
            <w:r>
              <w:rPr>
                <w:rFonts w:ascii="Calibri" w:hAnsi="Calibri" w:cs="Calibri"/>
              </w:rPr>
              <w:t>мм</w:t>
            </w:r>
          </w:p>
        </w:tc>
      </w:tr>
      <w:tr w:rsidR="0000065E" w:rsidRPr="008944CC" w:rsidTr="00A53506">
        <w:trPr>
          <w:trHeight w:val="476"/>
          <w:jc w:val="center"/>
        </w:trPr>
        <w:tc>
          <w:tcPr>
            <w:tcW w:w="1530" w:type="dxa"/>
            <w:vAlign w:val="center"/>
          </w:tcPr>
          <w:p w:rsidR="0000065E" w:rsidRDefault="0000065E" w:rsidP="0000065E">
            <w:pPr>
              <w:jc w:val="center"/>
              <w:rPr>
                <w:rFonts w:ascii="Arial LatArm" w:hAnsi="Arial LatArm" w:cs="Calibri"/>
              </w:rPr>
            </w:pPr>
            <w:r>
              <w:rPr>
                <w:rFonts w:ascii="Arial LatArm" w:hAnsi="Arial LatArm" w:cs="Calibri"/>
              </w:rPr>
              <w:t>13</w:t>
            </w:r>
          </w:p>
        </w:tc>
        <w:tc>
          <w:tcPr>
            <w:tcW w:w="2536" w:type="dxa"/>
            <w:vAlign w:val="center"/>
          </w:tcPr>
          <w:p w:rsidR="0000065E" w:rsidRDefault="0000065E" w:rsidP="0000065E">
            <w:pPr>
              <w:jc w:val="center"/>
              <w:rPr>
                <w:rFonts w:ascii="Arial LatArm" w:hAnsi="Arial LatArm" w:cs="Arial"/>
              </w:rPr>
            </w:pPr>
            <w:r w:rsidRPr="008944CC">
              <w:rPr>
                <w:rFonts w:ascii="GHEA Grapalat" w:hAnsi="GHEA Grapalat" w:cs="Arial"/>
              </w:rPr>
              <w:t>До</w:t>
            </w:r>
            <w:r>
              <w:rPr>
                <w:rFonts w:ascii="Arial LatArm" w:hAnsi="Arial LatArm" w:cs="Arial"/>
              </w:rPr>
              <w:t xml:space="preserve"> 576000</w:t>
            </w:r>
          </w:p>
        </w:tc>
        <w:tc>
          <w:tcPr>
            <w:tcW w:w="5168" w:type="dxa"/>
            <w:vAlign w:val="center"/>
          </w:tcPr>
          <w:p w:rsidR="0000065E" w:rsidRDefault="0000065E" w:rsidP="0000065E">
            <w:pPr>
              <w:rPr>
                <w:rFonts w:ascii="Arial LatArm" w:hAnsi="Arial LatArm" w:cs="Calibri"/>
              </w:rPr>
            </w:pPr>
            <w:r>
              <w:rPr>
                <w:rFonts w:ascii="Calibri" w:hAnsi="Calibri" w:cs="Calibri"/>
              </w:rPr>
              <w:t>Рабочие</w:t>
            </w:r>
            <w:r>
              <w:rPr>
                <w:rFonts w:ascii="Arial LatArm" w:hAnsi="Arial LatArm" w:cs="Calibri"/>
              </w:rPr>
              <w:t xml:space="preserve"> </w:t>
            </w:r>
            <w:r>
              <w:rPr>
                <w:rFonts w:ascii="Calibri" w:hAnsi="Calibri" w:cs="Calibri"/>
              </w:rPr>
              <w:t>перчатки</w:t>
            </w:r>
          </w:p>
        </w:tc>
      </w:tr>
      <w:tr w:rsidR="0000065E" w:rsidRPr="008944CC" w:rsidTr="00A53506">
        <w:trPr>
          <w:trHeight w:val="476"/>
          <w:jc w:val="center"/>
        </w:trPr>
        <w:tc>
          <w:tcPr>
            <w:tcW w:w="1530" w:type="dxa"/>
            <w:vAlign w:val="center"/>
          </w:tcPr>
          <w:p w:rsidR="0000065E" w:rsidRDefault="0000065E" w:rsidP="0000065E">
            <w:pPr>
              <w:jc w:val="center"/>
              <w:rPr>
                <w:rFonts w:ascii="Arial LatArm" w:hAnsi="Arial LatArm" w:cs="Calibri"/>
              </w:rPr>
            </w:pPr>
            <w:r>
              <w:rPr>
                <w:rFonts w:ascii="Arial LatArm" w:hAnsi="Arial LatArm" w:cs="Calibri"/>
              </w:rPr>
              <w:t>14</w:t>
            </w:r>
          </w:p>
        </w:tc>
        <w:tc>
          <w:tcPr>
            <w:tcW w:w="2536" w:type="dxa"/>
            <w:vAlign w:val="center"/>
          </w:tcPr>
          <w:p w:rsidR="0000065E" w:rsidRDefault="0000065E" w:rsidP="0000065E">
            <w:pPr>
              <w:jc w:val="center"/>
              <w:rPr>
                <w:rFonts w:ascii="Arial LatArm" w:hAnsi="Arial LatArm" w:cs="Arial"/>
              </w:rPr>
            </w:pPr>
            <w:r w:rsidRPr="008944CC">
              <w:rPr>
                <w:rFonts w:ascii="GHEA Grapalat" w:hAnsi="GHEA Grapalat" w:cs="Arial"/>
              </w:rPr>
              <w:t>До</w:t>
            </w:r>
            <w:r>
              <w:rPr>
                <w:rFonts w:ascii="Arial LatArm" w:hAnsi="Arial LatArm" w:cs="Arial"/>
              </w:rPr>
              <w:t xml:space="preserve"> 300000</w:t>
            </w:r>
          </w:p>
        </w:tc>
        <w:tc>
          <w:tcPr>
            <w:tcW w:w="5168" w:type="dxa"/>
            <w:vAlign w:val="center"/>
          </w:tcPr>
          <w:p w:rsidR="0000065E" w:rsidRDefault="0000065E" w:rsidP="0000065E">
            <w:pPr>
              <w:rPr>
                <w:rFonts w:ascii="Arial LatArm" w:hAnsi="Arial LatArm" w:cs="Calibri"/>
              </w:rPr>
            </w:pPr>
            <w:r>
              <w:rPr>
                <w:rFonts w:ascii="Calibri" w:hAnsi="Calibri" w:cs="Calibri"/>
              </w:rPr>
              <w:t>Изолента</w:t>
            </w:r>
          </w:p>
        </w:tc>
      </w:tr>
      <w:tr w:rsidR="0000065E" w:rsidRPr="008944CC" w:rsidTr="00A53506">
        <w:trPr>
          <w:trHeight w:val="476"/>
          <w:jc w:val="center"/>
        </w:trPr>
        <w:tc>
          <w:tcPr>
            <w:tcW w:w="1530" w:type="dxa"/>
            <w:vAlign w:val="center"/>
          </w:tcPr>
          <w:p w:rsidR="0000065E" w:rsidRDefault="0000065E" w:rsidP="0000065E">
            <w:pPr>
              <w:jc w:val="center"/>
              <w:rPr>
                <w:rFonts w:ascii="Arial LatArm" w:hAnsi="Arial LatArm" w:cs="Calibri"/>
              </w:rPr>
            </w:pPr>
            <w:r>
              <w:rPr>
                <w:rFonts w:ascii="Arial LatArm" w:hAnsi="Arial LatArm" w:cs="Calibri"/>
              </w:rPr>
              <w:t>15</w:t>
            </w:r>
          </w:p>
        </w:tc>
        <w:tc>
          <w:tcPr>
            <w:tcW w:w="2536" w:type="dxa"/>
            <w:vAlign w:val="center"/>
          </w:tcPr>
          <w:p w:rsidR="0000065E" w:rsidRDefault="0000065E" w:rsidP="0000065E">
            <w:pPr>
              <w:jc w:val="center"/>
              <w:rPr>
                <w:rFonts w:ascii="Arial LatArm" w:hAnsi="Arial LatArm" w:cs="Arial"/>
              </w:rPr>
            </w:pPr>
            <w:r w:rsidRPr="008944CC">
              <w:rPr>
                <w:rFonts w:ascii="GHEA Grapalat" w:hAnsi="GHEA Grapalat" w:cs="Arial"/>
              </w:rPr>
              <w:t>До</w:t>
            </w:r>
            <w:r>
              <w:rPr>
                <w:rFonts w:ascii="Arial LatArm" w:hAnsi="Arial LatArm" w:cs="Arial"/>
              </w:rPr>
              <w:t xml:space="preserve"> 1140000</w:t>
            </w:r>
          </w:p>
        </w:tc>
        <w:tc>
          <w:tcPr>
            <w:tcW w:w="5168" w:type="dxa"/>
            <w:vAlign w:val="center"/>
          </w:tcPr>
          <w:p w:rsidR="0000065E" w:rsidRDefault="0000065E" w:rsidP="0000065E">
            <w:pPr>
              <w:rPr>
                <w:rFonts w:ascii="Arial LatArm" w:hAnsi="Arial LatArm" w:cs="Calibri"/>
              </w:rPr>
            </w:pPr>
            <w:r>
              <w:rPr>
                <w:rFonts w:ascii="Calibri" w:hAnsi="Calibri" w:cs="Calibri"/>
              </w:rPr>
              <w:t>Изолятор</w:t>
            </w:r>
            <w:r>
              <w:rPr>
                <w:rFonts w:ascii="Arial LatArm" w:hAnsi="Arial LatArm" w:cs="Calibri"/>
              </w:rPr>
              <w:t xml:space="preserve"> </w:t>
            </w:r>
            <w:r>
              <w:rPr>
                <w:rFonts w:ascii="Calibri" w:hAnsi="Calibri" w:cs="Calibri"/>
              </w:rPr>
              <w:t>ТФ</w:t>
            </w:r>
            <w:r>
              <w:rPr>
                <w:rFonts w:ascii="Arial LatArm" w:hAnsi="Arial LatArm" w:cs="Calibri"/>
              </w:rPr>
              <w:t>-20</w:t>
            </w:r>
          </w:p>
        </w:tc>
      </w:tr>
      <w:tr w:rsidR="0000065E" w:rsidRPr="008944CC" w:rsidTr="00A53506">
        <w:trPr>
          <w:trHeight w:val="476"/>
          <w:jc w:val="center"/>
        </w:trPr>
        <w:tc>
          <w:tcPr>
            <w:tcW w:w="1530" w:type="dxa"/>
            <w:vAlign w:val="center"/>
          </w:tcPr>
          <w:p w:rsidR="0000065E" w:rsidRDefault="0000065E" w:rsidP="0000065E">
            <w:pPr>
              <w:jc w:val="center"/>
              <w:rPr>
                <w:rFonts w:ascii="Arial LatArm" w:hAnsi="Arial LatArm" w:cs="Calibri"/>
              </w:rPr>
            </w:pPr>
            <w:r>
              <w:rPr>
                <w:rFonts w:ascii="Arial LatArm" w:hAnsi="Arial LatArm" w:cs="Calibri"/>
              </w:rPr>
              <w:t>16</w:t>
            </w:r>
          </w:p>
        </w:tc>
        <w:tc>
          <w:tcPr>
            <w:tcW w:w="2536" w:type="dxa"/>
            <w:vAlign w:val="center"/>
          </w:tcPr>
          <w:p w:rsidR="0000065E" w:rsidRDefault="0000065E" w:rsidP="0000065E">
            <w:pPr>
              <w:jc w:val="center"/>
              <w:rPr>
                <w:rFonts w:ascii="Arial LatArm" w:hAnsi="Arial LatArm" w:cs="Arial"/>
              </w:rPr>
            </w:pPr>
            <w:r w:rsidRPr="008944CC">
              <w:rPr>
                <w:rFonts w:ascii="GHEA Grapalat" w:hAnsi="GHEA Grapalat" w:cs="Arial"/>
              </w:rPr>
              <w:t>До</w:t>
            </w:r>
            <w:r>
              <w:rPr>
                <w:rFonts w:ascii="Arial LatArm" w:hAnsi="Arial LatArm" w:cs="Arial"/>
              </w:rPr>
              <w:t xml:space="preserve"> 5560000</w:t>
            </w:r>
          </w:p>
        </w:tc>
        <w:tc>
          <w:tcPr>
            <w:tcW w:w="5168" w:type="dxa"/>
            <w:vAlign w:val="center"/>
          </w:tcPr>
          <w:p w:rsidR="0000065E" w:rsidRDefault="0000065E" w:rsidP="0000065E">
            <w:pPr>
              <w:rPr>
                <w:rFonts w:ascii="Arial LatArm" w:hAnsi="Arial LatArm" w:cs="Calibri"/>
              </w:rPr>
            </w:pPr>
            <w:r>
              <w:rPr>
                <w:rFonts w:ascii="Calibri" w:hAnsi="Calibri" w:cs="Calibri"/>
              </w:rPr>
              <w:t>Изолятор</w:t>
            </w:r>
            <w:r>
              <w:rPr>
                <w:rFonts w:ascii="Arial LatArm" w:hAnsi="Arial LatArm" w:cs="Calibri"/>
              </w:rPr>
              <w:t xml:space="preserve"> </w:t>
            </w:r>
            <w:r>
              <w:rPr>
                <w:rFonts w:ascii="Calibri" w:hAnsi="Calibri" w:cs="Calibri"/>
              </w:rPr>
              <w:t>ИТ</w:t>
            </w:r>
            <w:r>
              <w:rPr>
                <w:rFonts w:ascii="Arial LatArm" w:hAnsi="Arial LatArm" w:cs="Calibri"/>
              </w:rPr>
              <w:t>-30</w:t>
            </w:r>
          </w:p>
        </w:tc>
      </w:tr>
      <w:tr w:rsidR="0000065E" w:rsidRPr="008944CC" w:rsidTr="00A53506">
        <w:trPr>
          <w:trHeight w:val="476"/>
          <w:jc w:val="center"/>
        </w:trPr>
        <w:tc>
          <w:tcPr>
            <w:tcW w:w="1530" w:type="dxa"/>
            <w:vAlign w:val="center"/>
          </w:tcPr>
          <w:p w:rsidR="0000065E" w:rsidRDefault="0000065E" w:rsidP="0000065E">
            <w:pPr>
              <w:jc w:val="center"/>
              <w:rPr>
                <w:rFonts w:ascii="Arial LatArm" w:hAnsi="Arial LatArm" w:cs="Calibri"/>
              </w:rPr>
            </w:pPr>
            <w:r>
              <w:rPr>
                <w:rFonts w:ascii="Arial LatArm" w:hAnsi="Arial LatArm" w:cs="Calibri"/>
              </w:rPr>
              <w:t>17</w:t>
            </w:r>
          </w:p>
        </w:tc>
        <w:tc>
          <w:tcPr>
            <w:tcW w:w="2536" w:type="dxa"/>
            <w:vAlign w:val="center"/>
          </w:tcPr>
          <w:p w:rsidR="0000065E" w:rsidRDefault="0000065E" w:rsidP="0000065E">
            <w:pPr>
              <w:jc w:val="center"/>
              <w:rPr>
                <w:rFonts w:ascii="Arial LatArm" w:hAnsi="Arial LatArm" w:cs="Arial"/>
              </w:rPr>
            </w:pPr>
            <w:r w:rsidRPr="008944CC">
              <w:rPr>
                <w:rFonts w:ascii="GHEA Grapalat" w:hAnsi="GHEA Grapalat" w:cs="Arial"/>
              </w:rPr>
              <w:t>До</w:t>
            </w:r>
            <w:r>
              <w:rPr>
                <w:rFonts w:ascii="Arial LatArm" w:hAnsi="Arial LatArm" w:cs="Arial"/>
              </w:rPr>
              <w:t xml:space="preserve"> 2400000</w:t>
            </w:r>
          </w:p>
        </w:tc>
        <w:tc>
          <w:tcPr>
            <w:tcW w:w="5168" w:type="dxa"/>
            <w:vAlign w:val="center"/>
          </w:tcPr>
          <w:p w:rsidR="0000065E" w:rsidRDefault="0000065E" w:rsidP="0000065E">
            <w:pPr>
              <w:rPr>
                <w:rFonts w:ascii="Arial LatArm" w:hAnsi="Arial LatArm" w:cs="Calibri"/>
              </w:rPr>
            </w:pPr>
            <w:r>
              <w:rPr>
                <w:rFonts w:ascii="Calibri" w:hAnsi="Calibri" w:cs="Calibri"/>
              </w:rPr>
              <w:t>Краска</w:t>
            </w:r>
            <w:r>
              <w:rPr>
                <w:rFonts w:ascii="Arial LatArm" w:hAnsi="Arial LatArm" w:cs="Calibri"/>
              </w:rPr>
              <w:t xml:space="preserve"> </w:t>
            </w:r>
            <w:r>
              <w:rPr>
                <w:rFonts w:ascii="Calibri" w:hAnsi="Calibri" w:cs="Calibri"/>
              </w:rPr>
              <w:t>нитро</w:t>
            </w:r>
            <w:r>
              <w:rPr>
                <w:rFonts w:ascii="Arial LatArm" w:hAnsi="Arial LatArm" w:cs="Calibri"/>
              </w:rPr>
              <w:t xml:space="preserve"> </w:t>
            </w:r>
          </w:p>
        </w:tc>
      </w:tr>
      <w:tr w:rsidR="0000065E" w:rsidRPr="008944CC" w:rsidTr="00A53506">
        <w:trPr>
          <w:trHeight w:val="476"/>
          <w:jc w:val="center"/>
        </w:trPr>
        <w:tc>
          <w:tcPr>
            <w:tcW w:w="1530" w:type="dxa"/>
            <w:vAlign w:val="center"/>
          </w:tcPr>
          <w:p w:rsidR="0000065E" w:rsidRDefault="0000065E" w:rsidP="0000065E">
            <w:pPr>
              <w:jc w:val="center"/>
              <w:rPr>
                <w:rFonts w:ascii="Arial LatArm" w:hAnsi="Arial LatArm" w:cs="Calibri"/>
              </w:rPr>
            </w:pPr>
            <w:r>
              <w:rPr>
                <w:rFonts w:ascii="Arial LatArm" w:hAnsi="Arial LatArm" w:cs="Calibri"/>
              </w:rPr>
              <w:t>18</w:t>
            </w:r>
          </w:p>
        </w:tc>
        <w:tc>
          <w:tcPr>
            <w:tcW w:w="2536" w:type="dxa"/>
            <w:vAlign w:val="center"/>
          </w:tcPr>
          <w:p w:rsidR="0000065E" w:rsidRDefault="0000065E" w:rsidP="0000065E">
            <w:pPr>
              <w:jc w:val="center"/>
              <w:rPr>
                <w:rFonts w:ascii="Arial LatArm" w:hAnsi="Arial LatArm" w:cs="Arial"/>
              </w:rPr>
            </w:pPr>
            <w:r w:rsidRPr="008944CC">
              <w:rPr>
                <w:rFonts w:ascii="GHEA Grapalat" w:hAnsi="GHEA Grapalat" w:cs="Arial"/>
              </w:rPr>
              <w:t>До</w:t>
            </w:r>
            <w:r>
              <w:rPr>
                <w:rFonts w:ascii="Arial LatArm" w:hAnsi="Arial LatArm" w:cs="Arial"/>
              </w:rPr>
              <w:t xml:space="preserve"> 208800</w:t>
            </w:r>
          </w:p>
        </w:tc>
        <w:tc>
          <w:tcPr>
            <w:tcW w:w="5168" w:type="dxa"/>
            <w:vAlign w:val="center"/>
          </w:tcPr>
          <w:p w:rsidR="0000065E" w:rsidRDefault="0000065E" w:rsidP="0000065E">
            <w:pPr>
              <w:rPr>
                <w:rFonts w:ascii="Arial LatArm" w:hAnsi="Arial LatArm" w:cs="Calibri"/>
              </w:rPr>
            </w:pPr>
            <w:r>
              <w:rPr>
                <w:rFonts w:ascii="Calibri" w:hAnsi="Calibri" w:cs="Calibri"/>
              </w:rPr>
              <w:t>Растворитель</w:t>
            </w:r>
            <w:r>
              <w:rPr>
                <w:rFonts w:ascii="Arial LatArm" w:hAnsi="Arial LatArm" w:cs="Calibri"/>
              </w:rPr>
              <w:t xml:space="preserve"> </w:t>
            </w:r>
          </w:p>
        </w:tc>
      </w:tr>
      <w:tr w:rsidR="0000065E" w:rsidRPr="008944CC" w:rsidTr="00A53506">
        <w:trPr>
          <w:trHeight w:val="476"/>
          <w:jc w:val="center"/>
        </w:trPr>
        <w:tc>
          <w:tcPr>
            <w:tcW w:w="1530" w:type="dxa"/>
            <w:vAlign w:val="center"/>
          </w:tcPr>
          <w:p w:rsidR="0000065E" w:rsidRDefault="0000065E" w:rsidP="0000065E">
            <w:pPr>
              <w:jc w:val="center"/>
              <w:rPr>
                <w:rFonts w:ascii="Arial LatArm" w:hAnsi="Arial LatArm" w:cs="Calibri"/>
              </w:rPr>
            </w:pPr>
            <w:r>
              <w:rPr>
                <w:rFonts w:ascii="Arial LatArm" w:hAnsi="Arial LatArm" w:cs="Calibri"/>
              </w:rPr>
              <w:t>19</w:t>
            </w:r>
          </w:p>
        </w:tc>
        <w:tc>
          <w:tcPr>
            <w:tcW w:w="2536" w:type="dxa"/>
            <w:vAlign w:val="center"/>
          </w:tcPr>
          <w:p w:rsidR="0000065E" w:rsidRDefault="0000065E" w:rsidP="0000065E">
            <w:pPr>
              <w:jc w:val="center"/>
              <w:rPr>
                <w:rFonts w:ascii="Arial LatArm" w:hAnsi="Arial LatArm" w:cs="Arial"/>
              </w:rPr>
            </w:pPr>
            <w:r w:rsidRPr="008944CC">
              <w:rPr>
                <w:rFonts w:ascii="GHEA Grapalat" w:hAnsi="GHEA Grapalat" w:cs="Arial"/>
              </w:rPr>
              <w:t>До</w:t>
            </w:r>
            <w:r w:rsidR="00D56B93">
              <w:rPr>
                <w:rFonts w:ascii="Arial LatArm" w:hAnsi="Arial LatArm" w:cs="Arial"/>
              </w:rPr>
              <w:t xml:space="preserve"> </w:t>
            </w:r>
            <w:r>
              <w:rPr>
                <w:rFonts w:ascii="Arial LatArm" w:hAnsi="Arial LatArm" w:cs="Arial"/>
              </w:rPr>
              <w:t>3</w:t>
            </w:r>
            <w:r w:rsidR="00D56B93">
              <w:rPr>
                <w:rFonts w:ascii="Arial LatArm" w:hAnsi="Arial LatArm" w:cs="Arial"/>
                <w:lang w:val="en-US"/>
              </w:rPr>
              <w:t>0</w:t>
            </w:r>
            <w:r>
              <w:rPr>
                <w:rFonts w:ascii="Arial LatArm" w:hAnsi="Arial LatArm" w:cs="Arial"/>
              </w:rPr>
              <w:t>0000</w:t>
            </w:r>
          </w:p>
        </w:tc>
        <w:tc>
          <w:tcPr>
            <w:tcW w:w="5168" w:type="dxa"/>
            <w:vAlign w:val="center"/>
          </w:tcPr>
          <w:p w:rsidR="0000065E" w:rsidRDefault="0000065E" w:rsidP="0000065E">
            <w:pPr>
              <w:rPr>
                <w:rFonts w:ascii="Arial LatArm" w:hAnsi="Arial LatArm" w:cs="Calibri"/>
              </w:rPr>
            </w:pPr>
            <w:r>
              <w:rPr>
                <w:rFonts w:ascii="Calibri" w:hAnsi="Calibri" w:cs="Calibri"/>
              </w:rPr>
              <w:t>Клеммник</w:t>
            </w:r>
          </w:p>
        </w:tc>
      </w:tr>
      <w:tr w:rsidR="0000065E" w:rsidRPr="008944CC" w:rsidTr="00A53506">
        <w:trPr>
          <w:trHeight w:val="476"/>
          <w:jc w:val="center"/>
        </w:trPr>
        <w:tc>
          <w:tcPr>
            <w:tcW w:w="1530" w:type="dxa"/>
            <w:vAlign w:val="center"/>
          </w:tcPr>
          <w:p w:rsidR="0000065E" w:rsidRDefault="0000065E" w:rsidP="0000065E">
            <w:pPr>
              <w:jc w:val="center"/>
              <w:rPr>
                <w:rFonts w:ascii="Arial LatArm" w:hAnsi="Arial LatArm" w:cs="Calibri"/>
              </w:rPr>
            </w:pPr>
            <w:r>
              <w:rPr>
                <w:rFonts w:ascii="Arial LatArm" w:hAnsi="Arial LatArm" w:cs="Calibri"/>
              </w:rPr>
              <w:t>20</w:t>
            </w:r>
          </w:p>
        </w:tc>
        <w:tc>
          <w:tcPr>
            <w:tcW w:w="2536" w:type="dxa"/>
            <w:vAlign w:val="center"/>
          </w:tcPr>
          <w:p w:rsidR="0000065E" w:rsidRDefault="0000065E" w:rsidP="0000065E">
            <w:pPr>
              <w:jc w:val="center"/>
              <w:rPr>
                <w:rFonts w:ascii="Arial LatArm" w:hAnsi="Arial LatArm" w:cs="Arial"/>
              </w:rPr>
            </w:pPr>
            <w:r w:rsidRPr="008944CC">
              <w:rPr>
                <w:rFonts w:ascii="GHEA Grapalat" w:hAnsi="GHEA Grapalat" w:cs="Arial"/>
              </w:rPr>
              <w:t>До</w:t>
            </w:r>
            <w:r>
              <w:rPr>
                <w:rFonts w:ascii="Arial LatArm" w:hAnsi="Arial LatArm" w:cs="Arial"/>
              </w:rPr>
              <w:t xml:space="preserve"> 237000</w:t>
            </w:r>
          </w:p>
        </w:tc>
        <w:tc>
          <w:tcPr>
            <w:tcW w:w="5168" w:type="dxa"/>
            <w:vAlign w:val="center"/>
          </w:tcPr>
          <w:p w:rsidR="0000065E" w:rsidRDefault="0000065E" w:rsidP="0000065E">
            <w:pPr>
              <w:rPr>
                <w:rFonts w:ascii="Arial LatArm" w:hAnsi="Arial LatArm" w:cs="Calibri"/>
              </w:rPr>
            </w:pPr>
            <w:r>
              <w:rPr>
                <w:rFonts w:ascii="Calibri" w:hAnsi="Calibri" w:cs="Calibri"/>
              </w:rPr>
              <w:t>Стойка</w:t>
            </w:r>
            <w:r>
              <w:rPr>
                <w:rFonts w:ascii="Arial LatArm" w:hAnsi="Arial LatArm" w:cs="Calibri"/>
              </w:rPr>
              <w:t xml:space="preserve"> </w:t>
            </w:r>
            <w:r>
              <w:rPr>
                <w:rFonts w:ascii="Calibri" w:hAnsi="Calibri" w:cs="Calibri"/>
              </w:rPr>
              <w:t>предохранителя</w:t>
            </w:r>
            <w:r>
              <w:rPr>
                <w:rFonts w:ascii="Arial LatArm" w:hAnsi="Arial LatArm" w:cs="Calibri"/>
              </w:rPr>
              <w:t xml:space="preserve">, </w:t>
            </w:r>
            <w:r>
              <w:rPr>
                <w:rFonts w:ascii="Calibri" w:hAnsi="Calibri" w:cs="Calibri"/>
              </w:rPr>
              <w:t>маленькая</w:t>
            </w:r>
          </w:p>
        </w:tc>
      </w:tr>
      <w:tr w:rsidR="0000065E" w:rsidRPr="008944CC" w:rsidTr="00A53506">
        <w:trPr>
          <w:trHeight w:val="476"/>
          <w:jc w:val="center"/>
        </w:trPr>
        <w:tc>
          <w:tcPr>
            <w:tcW w:w="1530" w:type="dxa"/>
            <w:vAlign w:val="center"/>
          </w:tcPr>
          <w:p w:rsidR="0000065E" w:rsidRDefault="0000065E" w:rsidP="0000065E">
            <w:pPr>
              <w:jc w:val="center"/>
              <w:rPr>
                <w:rFonts w:ascii="Arial LatArm" w:hAnsi="Arial LatArm" w:cs="Calibri"/>
              </w:rPr>
            </w:pPr>
            <w:r>
              <w:rPr>
                <w:rFonts w:ascii="Arial LatArm" w:hAnsi="Arial LatArm" w:cs="Calibri"/>
              </w:rPr>
              <w:t>21</w:t>
            </w:r>
          </w:p>
        </w:tc>
        <w:tc>
          <w:tcPr>
            <w:tcW w:w="2536" w:type="dxa"/>
            <w:vAlign w:val="center"/>
          </w:tcPr>
          <w:p w:rsidR="0000065E" w:rsidRDefault="0000065E" w:rsidP="0000065E">
            <w:pPr>
              <w:jc w:val="center"/>
              <w:rPr>
                <w:rFonts w:ascii="Arial LatArm" w:hAnsi="Arial LatArm" w:cs="Arial"/>
              </w:rPr>
            </w:pPr>
            <w:r w:rsidRPr="008944CC">
              <w:rPr>
                <w:rFonts w:ascii="GHEA Grapalat" w:hAnsi="GHEA Grapalat" w:cs="Arial"/>
              </w:rPr>
              <w:t>До</w:t>
            </w:r>
            <w:r>
              <w:rPr>
                <w:rFonts w:ascii="Arial LatArm" w:hAnsi="Arial LatArm" w:cs="Arial"/>
              </w:rPr>
              <w:t xml:space="preserve"> 210000</w:t>
            </w:r>
          </w:p>
        </w:tc>
        <w:tc>
          <w:tcPr>
            <w:tcW w:w="5168" w:type="dxa"/>
            <w:vAlign w:val="center"/>
          </w:tcPr>
          <w:p w:rsidR="0000065E" w:rsidRDefault="0000065E" w:rsidP="0000065E">
            <w:pPr>
              <w:rPr>
                <w:rFonts w:ascii="Arial LatArm" w:hAnsi="Arial LatArm" w:cs="Calibri"/>
              </w:rPr>
            </w:pPr>
            <w:r>
              <w:rPr>
                <w:rFonts w:ascii="Arial LatArm" w:hAnsi="Arial LatArm" w:cs="Calibri"/>
              </w:rPr>
              <w:t xml:space="preserve"> </w:t>
            </w:r>
            <w:r>
              <w:rPr>
                <w:rFonts w:ascii="Calibri" w:hAnsi="Calibri" w:cs="Calibri"/>
              </w:rPr>
              <w:t>Автомат</w:t>
            </w:r>
            <w:r>
              <w:rPr>
                <w:rFonts w:ascii="Arial LatArm" w:hAnsi="Arial LatArm" w:cs="Calibri"/>
              </w:rPr>
              <w:t xml:space="preserve"> 32 </w:t>
            </w:r>
            <w:r>
              <w:rPr>
                <w:rFonts w:ascii="Calibri" w:hAnsi="Calibri" w:cs="Calibri"/>
              </w:rPr>
              <w:t>А</w:t>
            </w:r>
          </w:p>
        </w:tc>
      </w:tr>
      <w:tr w:rsidR="0000065E" w:rsidRPr="008944CC" w:rsidTr="00A53506">
        <w:trPr>
          <w:trHeight w:val="476"/>
          <w:jc w:val="center"/>
        </w:trPr>
        <w:tc>
          <w:tcPr>
            <w:tcW w:w="1530" w:type="dxa"/>
            <w:vAlign w:val="center"/>
          </w:tcPr>
          <w:p w:rsidR="0000065E" w:rsidRDefault="0000065E" w:rsidP="0000065E">
            <w:pPr>
              <w:jc w:val="center"/>
              <w:rPr>
                <w:rFonts w:ascii="Arial LatArm" w:hAnsi="Arial LatArm" w:cs="Calibri"/>
              </w:rPr>
            </w:pPr>
            <w:r>
              <w:rPr>
                <w:rFonts w:ascii="Arial LatArm" w:hAnsi="Arial LatArm" w:cs="Calibri"/>
              </w:rPr>
              <w:t>22</w:t>
            </w:r>
          </w:p>
        </w:tc>
        <w:tc>
          <w:tcPr>
            <w:tcW w:w="2536" w:type="dxa"/>
            <w:vAlign w:val="center"/>
          </w:tcPr>
          <w:p w:rsidR="0000065E" w:rsidRDefault="0000065E" w:rsidP="0000065E">
            <w:pPr>
              <w:jc w:val="center"/>
              <w:rPr>
                <w:rFonts w:ascii="Arial LatArm" w:hAnsi="Arial LatArm" w:cs="Arial"/>
              </w:rPr>
            </w:pPr>
            <w:r w:rsidRPr="008944CC">
              <w:rPr>
                <w:rFonts w:ascii="GHEA Grapalat" w:hAnsi="GHEA Grapalat" w:cs="Arial"/>
              </w:rPr>
              <w:t>До</w:t>
            </w:r>
            <w:r>
              <w:rPr>
                <w:rFonts w:ascii="Arial LatArm" w:hAnsi="Arial LatArm" w:cs="Arial"/>
              </w:rPr>
              <w:t xml:space="preserve"> 129000</w:t>
            </w:r>
          </w:p>
        </w:tc>
        <w:tc>
          <w:tcPr>
            <w:tcW w:w="5168" w:type="dxa"/>
            <w:vAlign w:val="center"/>
          </w:tcPr>
          <w:p w:rsidR="0000065E" w:rsidRDefault="0000065E" w:rsidP="0000065E">
            <w:pPr>
              <w:rPr>
                <w:rFonts w:ascii="Calibri" w:hAnsi="Calibri" w:cs="Calibri"/>
                <w:color w:val="000000"/>
              </w:rPr>
            </w:pPr>
            <w:r>
              <w:rPr>
                <w:rFonts w:ascii="Calibri" w:hAnsi="Calibri" w:cs="Calibri"/>
                <w:color w:val="000000"/>
              </w:rPr>
              <w:t xml:space="preserve">Лампа LED 7 Вт, </w:t>
            </w:r>
          </w:p>
        </w:tc>
      </w:tr>
    </w:tbl>
    <w:p w:rsidR="00251369" w:rsidRDefault="00251369" w:rsidP="00251369">
      <w:pPr>
        <w:widowControl w:val="0"/>
        <w:spacing w:after="160"/>
        <w:ind w:firstLine="567"/>
        <w:jc w:val="center"/>
        <w:rPr>
          <w:rFonts w:ascii="GHEA Grapalat" w:hAnsi="GHEA Grapalat" w:cs="Sylfaen"/>
          <w:i/>
        </w:rPr>
      </w:pPr>
    </w:p>
    <w:p w:rsidR="00251369" w:rsidRPr="00AF4F8A" w:rsidRDefault="00251369" w:rsidP="00251369">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FD14D7">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251369" w:rsidRPr="009044F1" w:rsidRDefault="00251369" w:rsidP="00251369">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251369" w:rsidRPr="00AA5BD2" w:rsidRDefault="00251369" w:rsidP="00251369">
      <w:pPr>
        <w:pStyle w:val="BodyTextIndent2"/>
        <w:widowControl w:val="0"/>
        <w:tabs>
          <w:tab w:val="left" w:pos="1134"/>
        </w:tabs>
        <w:spacing w:after="160"/>
        <w:ind w:firstLine="567"/>
        <w:rPr>
          <w:rFonts w:ascii="GHEA Grapalat" w:hAnsi="GHEA Grapalat"/>
          <w:sz w:val="24"/>
          <w:szCs w:val="24"/>
          <w:lang w:val="hy-AM"/>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w:t>
      </w:r>
      <w:r w:rsidRPr="00BA62C5">
        <w:rPr>
          <w:rFonts w:ascii="GHEA Grapalat" w:hAnsi="GHEA Grapalat"/>
          <w:sz w:val="24"/>
          <w:szCs w:val="24"/>
        </w:rPr>
        <w:t>е</w:t>
      </w:r>
      <w:r w:rsidRPr="00C90F08">
        <w:rPr>
          <w:rFonts w:ascii="GHEA Grapalat" w:hAnsi="GHEA Grapalat"/>
          <w:sz w:val="24"/>
          <w:szCs w:val="24"/>
        </w:rPr>
        <w:t>ться</w:t>
      </w:r>
      <w:r w:rsidRPr="00AA5BD2">
        <w:rPr>
          <w:rFonts w:ascii="GHEA Grapalat" w:hAnsi="GHEA Grapalat"/>
          <w:sz w:val="24"/>
          <w:szCs w:val="24"/>
        </w:rPr>
        <w:t>:</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445D45" w:rsidRDefault="00445D45"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w:t>
      </w:r>
      <w:r w:rsidRPr="006622A4">
        <w:rPr>
          <w:rFonts w:ascii="GHEA Grapalat" w:hAnsi="GHEA Grapalat"/>
        </w:rPr>
        <w:lastRenderedPageBreak/>
        <w:t>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участники, не имеющие статуса физического лица, считаются </w:t>
      </w:r>
      <w:r w:rsidRPr="009044F1">
        <w:rPr>
          <w:rFonts w:ascii="GHEA Grapalat" w:hAnsi="GHEA Grapalat"/>
        </w:rPr>
        <w:lastRenderedPageBreak/>
        <w:t>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w:t>
      </w:r>
      <w:r w:rsidRPr="009044F1">
        <w:rPr>
          <w:rFonts w:ascii="GHEA Grapalat" w:hAnsi="GHEA Grapalat"/>
        </w:rPr>
        <w:lastRenderedPageBreak/>
        <w:t>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r w:rsidR="003E40A7">
        <w:rPr>
          <w:rStyle w:val="FootnoteReference"/>
          <w:rFonts w:ascii="GHEA Grapalat" w:hAnsi="GHEA Grapalat"/>
        </w:rPr>
        <w:footnoteReference w:customMarkFollows="1" w:id="2"/>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w:t>
      </w:r>
      <w:r w:rsidR="00081646">
        <w:rPr>
          <w:rFonts w:ascii="GHEA Grapalat" w:hAnsi="GHEA Grapalat"/>
          <w:sz w:val="24"/>
          <w:szCs w:val="24"/>
        </w:rPr>
        <w:t>товке заявок на запрос котировок</w:t>
      </w:r>
      <w:r w:rsidRPr="009044F1">
        <w:rPr>
          <w:rFonts w:ascii="GHEA Grapalat" w:hAnsi="GHEA Grapalat"/>
          <w:sz w:val="24"/>
          <w:szCs w:val="24"/>
        </w:rPr>
        <w:t>.</w:t>
      </w:r>
    </w:p>
    <w:p w:rsidR="00F057BE" w:rsidRPr="00956B41" w:rsidRDefault="00F057BE" w:rsidP="00F057BE">
      <w:pPr>
        <w:pStyle w:val="BodyTextIndent2"/>
        <w:widowControl w:val="0"/>
        <w:tabs>
          <w:tab w:val="left" w:pos="1134"/>
        </w:tabs>
        <w:spacing w:after="160" w:line="240" w:lineRule="auto"/>
        <w:ind w:firstLine="567"/>
        <w:rPr>
          <w:rFonts w:ascii="GHEA Grapalat" w:hAnsi="GHEA Grapalat"/>
          <w:b/>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2C7467">
        <w:rPr>
          <w:rFonts w:ascii="GHEA Grapalat" w:hAnsi="GHEA Grapalat"/>
          <w:b/>
          <w:sz w:val="24"/>
          <w:szCs w:val="24"/>
        </w:rPr>
        <w:t>Заявки на процедуру необходимо представить в комиссию по адресу  РА г.</w:t>
      </w:r>
      <w:r>
        <w:rPr>
          <w:rFonts w:ascii="GHEA Grapalat" w:hAnsi="GHEA Grapalat"/>
          <w:b/>
          <w:sz w:val="24"/>
          <w:szCs w:val="24"/>
        </w:rPr>
        <w:t xml:space="preserve"> </w:t>
      </w:r>
      <w:r w:rsidRPr="002C7467">
        <w:rPr>
          <w:rFonts w:ascii="GHEA Grapalat" w:hAnsi="GHEA Grapalat"/>
          <w:b/>
          <w:sz w:val="24"/>
          <w:szCs w:val="24"/>
        </w:rPr>
        <w:t>Ереван, ул. Бузанда 1/4, не позднее, чем 1</w:t>
      </w:r>
      <w:r w:rsidRPr="00FD14D7">
        <w:rPr>
          <w:rFonts w:ascii="GHEA Grapalat" w:hAnsi="GHEA Grapalat"/>
          <w:b/>
          <w:sz w:val="24"/>
          <w:szCs w:val="24"/>
        </w:rPr>
        <w:t>1</w:t>
      </w:r>
      <w:r w:rsidRPr="002C7467">
        <w:rPr>
          <w:rFonts w:ascii="GHEA Grapalat" w:hAnsi="GHEA Grapalat"/>
          <w:b/>
          <w:sz w:val="24"/>
          <w:szCs w:val="24"/>
        </w:rPr>
        <w:t xml:space="preserve">:00  часов </w:t>
      </w:r>
      <w:r w:rsidR="00A11686">
        <w:rPr>
          <w:rFonts w:ascii="GHEA Grapalat" w:hAnsi="GHEA Grapalat"/>
          <w:b/>
          <w:sz w:val="24"/>
          <w:szCs w:val="24"/>
        </w:rPr>
        <w:t>11</w:t>
      </w:r>
      <w:r w:rsidRPr="002C7467">
        <w:rPr>
          <w:rFonts w:ascii="GHEA Grapalat" w:hAnsi="GHEA Grapalat"/>
          <w:b/>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1E100B" w:rsidRPr="001E100B">
        <w:rPr>
          <w:rFonts w:ascii="GHEA Grapalat" w:hAnsi="GHEA Grapalat"/>
          <w:sz w:val="24"/>
          <w:szCs w:val="24"/>
        </w:rPr>
        <w:t xml:space="preserve">Армен </w:t>
      </w:r>
      <w:r w:rsidR="001E100B" w:rsidRPr="00D967B8">
        <w:rPr>
          <w:rFonts w:ascii="GHEA Grapalat" w:hAnsi="GHEA Grapalat"/>
          <w:sz w:val="24"/>
          <w:szCs w:val="24"/>
        </w:rPr>
        <w:t>М</w:t>
      </w:r>
      <w:r w:rsidR="001E100B" w:rsidRPr="001E100B">
        <w:rPr>
          <w:rFonts w:ascii="GHEA Grapalat" w:hAnsi="GHEA Grapalat"/>
          <w:sz w:val="24"/>
          <w:szCs w:val="24"/>
        </w:rPr>
        <w:t>инасян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sidRPr="00F057BE">
        <w:rPr>
          <w:rFonts w:ascii="GHEA Grapalat" w:hAnsi="GHEA Grapalat"/>
          <w:b/>
          <w:sz w:val="24"/>
          <w:szCs w:val="24"/>
        </w:rPr>
        <w:t>д</w:t>
      </w:r>
      <w:r w:rsidR="00695E8D" w:rsidRPr="00F057BE">
        <w:rPr>
          <w:rFonts w:ascii="GHEA Grapalat" w:hAnsi="GHEA Grapalat"/>
          <w:b/>
          <w:sz w:val="24"/>
          <w:szCs w:val="24"/>
        </w:rPr>
        <w:t>екларацию</w:t>
      </w:r>
      <w:r w:rsidR="006A7E82" w:rsidRPr="00F057BE">
        <w:rPr>
          <w:rFonts w:ascii="GHEA Grapalat" w:hAnsi="GHEA Grapalat"/>
          <w:b/>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F057BE">
        <w:rPr>
          <w:rFonts w:ascii="GHEA Grapalat" w:hAnsi="GHEA Grapalat"/>
          <w:b/>
          <w:sz w:val="24"/>
          <w:szCs w:val="24"/>
        </w:rPr>
        <w:t xml:space="preserve">При этом, если участник объявляется отобранным участником, то предусмотренная настоящим абзацем </w:t>
      </w:r>
      <w:r w:rsidR="006A7E82" w:rsidRPr="00F057BE">
        <w:rPr>
          <w:rFonts w:ascii="GHEA Grapalat" w:hAnsi="GHEA Grapalat"/>
          <w:b/>
          <w:sz w:val="24"/>
          <w:szCs w:val="24"/>
        </w:rPr>
        <w:t>деклация</w:t>
      </w:r>
      <w:r w:rsidRPr="00F057BE">
        <w:rPr>
          <w:rFonts w:ascii="GHEA Grapalat" w:hAnsi="GHEA Grapalat"/>
          <w:b/>
          <w:sz w:val="24"/>
          <w:szCs w:val="24"/>
        </w:rPr>
        <w:t>, после вскрытия заявок публик</w:t>
      </w:r>
      <w:r w:rsidR="006A7E82" w:rsidRPr="00F057BE">
        <w:rPr>
          <w:rFonts w:ascii="GHEA Grapalat" w:hAnsi="GHEA Grapalat"/>
          <w:b/>
          <w:sz w:val="24"/>
          <w:szCs w:val="24"/>
        </w:rPr>
        <w:t>у</w:t>
      </w:r>
      <w:r w:rsidRPr="00F057BE">
        <w:rPr>
          <w:rFonts w:ascii="GHEA Grapalat" w:hAnsi="GHEA Grapalat"/>
          <w:b/>
          <w:sz w:val="24"/>
          <w:szCs w:val="24"/>
        </w:rPr>
        <w:t>ется в бюллетене вместе с объявлением о решении заключить договор;</w:t>
      </w:r>
      <w:r w:rsidR="005F25EF" w:rsidRPr="00F057BE">
        <w:rPr>
          <w:rFonts w:ascii="GHEA Grapalat" w:hAnsi="GHEA Grapalat"/>
          <w:b/>
          <w:sz w:val="24"/>
          <w:szCs w:val="24"/>
        </w:rPr>
        <w:t xml:space="preserve"> </w:t>
      </w:r>
      <w:r w:rsidR="00E80312" w:rsidRPr="00F057BE">
        <w:rPr>
          <w:rFonts w:ascii="GHEA Grapalat" w:hAnsi="GHEA Grapalat"/>
          <w:b/>
          <w:sz w:val="24"/>
          <w:szCs w:val="24"/>
          <w:vertAlign w:val="superscript"/>
        </w:rPr>
        <w:t>6</w:t>
      </w:r>
      <w:r w:rsidR="005D5092" w:rsidRPr="00F057BE">
        <w:rPr>
          <w:rFonts w:ascii="GHEA Grapalat" w:hAnsi="GHEA Grapalat"/>
          <w:b/>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AA129F" w:rsidRDefault="00EA0D10" w:rsidP="00B46D58">
      <w:pPr>
        <w:pStyle w:val="norm"/>
        <w:widowControl w:val="0"/>
        <w:tabs>
          <w:tab w:val="left" w:pos="1134"/>
        </w:tabs>
        <w:spacing w:after="160" w:line="240" w:lineRule="auto"/>
        <w:ind w:firstLine="284"/>
        <w:rPr>
          <w:rFonts w:ascii="GHEA Grapalat" w:hAnsi="GHEA Grapalat"/>
          <w:b/>
          <w:lang w:val="hy-AM"/>
        </w:rPr>
      </w:pPr>
      <w:r w:rsidRPr="00AA129F">
        <w:rPr>
          <w:rFonts w:ascii="GHEA Grapalat" w:hAnsi="GHEA Grapalat"/>
          <w:b/>
        </w:rPr>
        <w:t xml:space="preserve">  </w:t>
      </w:r>
      <w:r w:rsidR="00932115" w:rsidRPr="00AA129F">
        <w:rPr>
          <w:rFonts w:ascii="GHEA Grapalat" w:hAnsi="GHEA Grapalat"/>
          <w:b/>
        </w:rPr>
        <w:t>2</w:t>
      </w:r>
      <w:r w:rsidR="005F25EF" w:rsidRPr="00AA129F">
        <w:rPr>
          <w:rFonts w:ascii="GHEA Grapalat" w:hAnsi="GHEA Grapalat"/>
          <w:b/>
        </w:rPr>
        <w:t xml:space="preserve">) </w:t>
      </w:r>
      <w:r w:rsidR="005F25EF" w:rsidRPr="00AA129F">
        <w:rPr>
          <w:rFonts w:ascii="GHEA Grapalat" w:hAnsi="GHEA Grapalat"/>
          <w:b/>
          <w:sz w:val="24"/>
          <w:szCs w:val="24"/>
        </w:rPr>
        <w:t>технические характеристики</w:t>
      </w:r>
      <w:r w:rsidR="00932115" w:rsidRPr="00AA129F">
        <w:rPr>
          <w:rFonts w:ascii="GHEA Grapalat" w:hAnsi="GHEA Grapalat" w:cs="Sylfaen"/>
          <w:b/>
          <w:sz w:val="24"/>
          <w:szCs w:val="24"/>
        </w:rPr>
        <w:t xml:space="preserve"> предлагаемого им товара</w:t>
      </w:r>
      <w:r w:rsidR="005F25EF" w:rsidRPr="00AA129F">
        <w:rPr>
          <w:rFonts w:ascii="GHEA Grapalat" w:hAnsi="GHEA Grapalat"/>
          <w:b/>
          <w:sz w:val="24"/>
          <w:szCs w:val="24"/>
        </w:rPr>
        <w:t xml:space="preserve">, а также товарный знак, </w:t>
      </w:r>
      <w:r w:rsidR="00932115" w:rsidRPr="00AA129F">
        <w:rPr>
          <w:rFonts w:ascii="GHEA Grapalat" w:hAnsi="GHEA Grapalat" w:cs="Sylfaen"/>
          <w:b/>
          <w:sz w:val="24"/>
          <w:szCs w:val="24"/>
        </w:rPr>
        <w:t xml:space="preserve">фирменное наименование, </w:t>
      </w:r>
      <w:r w:rsidR="005F6602" w:rsidRPr="00AA129F">
        <w:rPr>
          <w:rFonts w:ascii="GHEA Grapalat" w:hAnsi="GHEA Grapalat" w:cs="Sylfaen"/>
          <w:b/>
          <w:sz w:val="24"/>
          <w:szCs w:val="24"/>
        </w:rPr>
        <w:t xml:space="preserve">модель </w:t>
      </w:r>
      <w:r w:rsidR="00932115" w:rsidRPr="00AA129F">
        <w:rPr>
          <w:rFonts w:ascii="GHEA Grapalat" w:hAnsi="GHEA Grapalat" w:cs="Sylfaen"/>
          <w:b/>
          <w:sz w:val="24"/>
          <w:szCs w:val="24"/>
        </w:rPr>
        <w:t>и</w:t>
      </w:r>
      <w:r w:rsidR="00932115" w:rsidRPr="00AA129F">
        <w:rPr>
          <w:rFonts w:ascii="GHEA Grapalat" w:hAnsi="GHEA Grapalat"/>
          <w:b/>
          <w:sz w:val="24"/>
          <w:szCs w:val="24"/>
        </w:rPr>
        <w:t xml:space="preserve"> </w:t>
      </w:r>
      <w:r w:rsidR="005F25EF" w:rsidRPr="00AA129F">
        <w:rPr>
          <w:rFonts w:ascii="GHEA Grapalat" w:hAnsi="GHEA Grapalat"/>
          <w:b/>
          <w:sz w:val="24"/>
          <w:szCs w:val="24"/>
        </w:rPr>
        <w:t>наименование производителя, (далее — полное описание товара</w:t>
      </w:r>
      <w:r w:rsidR="005F25EF" w:rsidRPr="00AA129F">
        <w:rPr>
          <w:rFonts w:ascii="GHEA Grapalat" w:hAnsi="GHEA Grapalat"/>
          <w:b/>
        </w:rPr>
        <w:t>)</w:t>
      </w:r>
      <w:r w:rsidR="00B82520" w:rsidRPr="00AA129F">
        <w:rPr>
          <w:rFonts w:ascii="GHEA Grapalat" w:hAnsi="GHEA Grapalat"/>
          <w:b/>
        </w:rPr>
        <w:t xml:space="preserve">. </w:t>
      </w:r>
      <w:r w:rsidR="00B82520" w:rsidRPr="00AA129F">
        <w:rPr>
          <w:rFonts w:ascii="GHEA Grapalat" w:hAnsi="GHEA Grapalat"/>
          <w:b/>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AA129F">
        <w:rPr>
          <w:rFonts w:ascii="GHEA Grapalat" w:hAnsi="GHEA Grapalat"/>
          <w:b/>
          <w:sz w:val="24"/>
          <w:szCs w:val="24"/>
        </w:rPr>
        <w:t xml:space="preserve">модель </w:t>
      </w:r>
      <w:r w:rsidR="005F6602" w:rsidRPr="00AA129F">
        <w:rPr>
          <w:rFonts w:ascii="GHEA Grapalat" w:hAnsi="GHEA Grapalat"/>
          <w:b/>
        </w:rPr>
        <w:t>если не применяется условие, установленное последним предложением пункта 1.1 настоящей части</w:t>
      </w:r>
      <w:r w:rsidR="00B82520" w:rsidRPr="00AA129F" w:rsidDel="001B47B5">
        <w:rPr>
          <w:rFonts w:ascii="GHEA Grapalat" w:hAnsi="GHEA Grapalat"/>
          <w:b/>
        </w:rPr>
        <w:t xml:space="preserve"> </w:t>
      </w:r>
      <w:r w:rsidR="00EA6AE0" w:rsidRPr="00AA129F">
        <w:rPr>
          <w:rStyle w:val="FootnoteReference"/>
          <w:rFonts w:ascii="GHEA Grapalat" w:hAnsi="GHEA Grapalat" w:cs="Sylfaen"/>
          <w:b/>
          <w:sz w:val="24"/>
          <w:szCs w:val="24"/>
        </w:rPr>
        <w:footnoteReference w:customMarkFollows="1" w:id="3"/>
        <w:t>7</w:t>
      </w:r>
      <w:r w:rsidR="005F25EF" w:rsidRPr="00AA129F">
        <w:rPr>
          <w:rFonts w:ascii="GHEA Grapalat" w:hAnsi="GHEA Grapalat" w:cs="Sylfaen"/>
          <w:b/>
          <w:sz w:val="24"/>
          <w:szCs w:val="24"/>
        </w:rPr>
        <w:t>:</w:t>
      </w:r>
      <w:r w:rsidR="00932115" w:rsidRPr="00AA129F">
        <w:rPr>
          <w:b/>
        </w:rPr>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w:t>
      </w:r>
      <w:r>
        <w:rPr>
          <w:rFonts w:ascii="GHEA Grapalat" w:hAnsi="GHEA Grapalat" w:cs="Sylfaen"/>
          <w:sz w:val="24"/>
          <w:szCs w:val="24"/>
        </w:rPr>
        <w:lastRenderedPageBreak/>
        <w:t>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B571A1" w:rsidRDefault="00FD2748" w:rsidP="00B571A1">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B571A1" w:rsidRPr="009044F1">
        <w:rPr>
          <w:rFonts w:ascii="GHEA Grapalat" w:hAnsi="GHEA Grapalat"/>
          <w:sz w:val="24"/>
          <w:szCs w:val="24"/>
        </w:rPr>
        <w:t>Вскрытие заявок произойдет на "</w:t>
      </w:r>
      <w:r w:rsidR="00B571A1" w:rsidRPr="00016450">
        <w:rPr>
          <w:rFonts w:ascii="GHEA Grapalat" w:hAnsi="GHEA Grapalat"/>
        </w:rPr>
        <w:t>"</w:t>
      </w:r>
      <w:r w:rsidR="00131E6B">
        <w:rPr>
          <w:rFonts w:ascii="GHEA Grapalat" w:hAnsi="GHEA Grapalat"/>
        </w:rPr>
        <w:t>11</w:t>
      </w:r>
      <w:r w:rsidR="00B571A1">
        <w:rPr>
          <w:rFonts w:ascii="GHEA Grapalat" w:hAnsi="GHEA Grapalat"/>
          <w:sz w:val="24"/>
          <w:szCs w:val="24"/>
        </w:rPr>
        <w:t>"-</w:t>
      </w:r>
      <w:r w:rsidR="00B571A1" w:rsidRPr="009044F1">
        <w:rPr>
          <w:rFonts w:ascii="GHEA Grapalat" w:hAnsi="GHEA Grapalat"/>
          <w:sz w:val="24"/>
          <w:szCs w:val="24"/>
        </w:rPr>
        <w:t>й день в "</w:t>
      </w:r>
      <w:r w:rsidR="00B571A1" w:rsidRPr="00016450">
        <w:rPr>
          <w:rFonts w:ascii="GHEA Grapalat" w:hAnsi="GHEA Grapalat"/>
        </w:rPr>
        <w:t>"</w:t>
      </w:r>
      <w:r w:rsidR="00B571A1" w:rsidRPr="00EB1B19">
        <w:rPr>
          <w:rFonts w:ascii="GHEA Grapalat" w:hAnsi="GHEA Grapalat"/>
        </w:rPr>
        <w:t>1</w:t>
      </w:r>
      <w:r w:rsidR="00B571A1" w:rsidRPr="00FD14D7">
        <w:rPr>
          <w:rFonts w:ascii="GHEA Grapalat" w:hAnsi="GHEA Grapalat"/>
        </w:rPr>
        <w:t>1</w:t>
      </w:r>
      <w:r w:rsidR="00B571A1" w:rsidRPr="00EB1B19">
        <w:rPr>
          <w:rFonts w:ascii="GHEA Grapalat" w:hAnsi="GHEA Grapalat"/>
        </w:rPr>
        <w:t>:</w:t>
      </w:r>
      <w:r w:rsidR="00B571A1" w:rsidRPr="00C90F08">
        <w:rPr>
          <w:rFonts w:ascii="GHEA Grapalat" w:hAnsi="GHEA Grapalat"/>
        </w:rPr>
        <w:t>0</w:t>
      </w:r>
      <w:r w:rsidR="00B571A1" w:rsidRPr="00EB1B19">
        <w:rPr>
          <w:rFonts w:ascii="GHEA Grapalat" w:hAnsi="GHEA Grapalat"/>
        </w:rPr>
        <w:t>0</w:t>
      </w:r>
      <w:r w:rsidR="00B571A1" w:rsidRPr="00016450">
        <w:rPr>
          <w:rFonts w:ascii="GHEA Grapalat" w:hAnsi="GHEA Grapalat"/>
        </w:rPr>
        <w:t xml:space="preserve">" </w:t>
      </w:r>
      <w:r w:rsidR="00B571A1" w:rsidRPr="009044F1">
        <w:rPr>
          <w:rFonts w:ascii="GHEA Grapalat" w:hAnsi="GHEA Grapalat"/>
          <w:sz w:val="24"/>
          <w:szCs w:val="24"/>
        </w:rPr>
        <w:t xml:space="preserve">" со дня опубликования в </w:t>
      </w:r>
      <w:r w:rsidR="00B571A1">
        <w:rPr>
          <w:rFonts w:ascii="GHEA Grapalat" w:hAnsi="GHEA Grapalat"/>
          <w:sz w:val="24"/>
          <w:szCs w:val="24"/>
        </w:rPr>
        <w:t>бюллетене</w:t>
      </w:r>
      <w:r w:rsidR="00B571A1" w:rsidRPr="009044F1">
        <w:rPr>
          <w:rFonts w:ascii="GHEA Grapalat" w:hAnsi="GHEA Grapalat"/>
          <w:sz w:val="24"/>
          <w:szCs w:val="24"/>
        </w:rPr>
        <w:t xml:space="preserve"> объявления и приглашения на настоящую процедуру. </w:t>
      </w:r>
    </w:p>
    <w:p w:rsidR="00C64E56" w:rsidRPr="0052423E" w:rsidRDefault="009B6D58" w:rsidP="00B571A1">
      <w:pPr>
        <w:pStyle w:val="BodyTextIndent2"/>
        <w:widowControl w:val="0"/>
        <w:tabs>
          <w:tab w:val="left" w:pos="1134"/>
        </w:tabs>
        <w:spacing w:after="160" w:line="240" w:lineRule="auto"/>
        <w:ind w:firstLine="567"/>
        <w:rPr>
          <w:rFonts w:ascii="GHEA Grapalat" w:hAnsi="GHEA Grapalat"/>
          <w:sz w:val="24"/>
          <w:szCs w:val="24"/>
        </w:rPr>
      </w:pPr>
      <w:r w:rsidRPr="0052423E">
        <w:rPr>
          <w:rFonts w:ascii="GHEA Grapalat" w:hAnsi="GHEA Grapalat"/>
          <w:sz w:val="24"/>
          <w:szCs w:val="24"/>
        </w:rPr>
        <w:t>На заседании по вскрытию</w:t>
      </w:r>
      <w:r w:rsidR="001F2926" w:rsidRPr="0052423E">
        <w:rPr>
          <w:rFonts w:ascii="GHEA Grapalat" w:hAnsi="GHEA Grapalat"/>
          <w:sz w:val="24"/>
          <w:szCs w:val="24"/>
        </w:rPr>
        <w:t xml:space="preserve"> и оценке</w:t>
      </w:r>
      <w:r w:rsidRPr="0052423E">
        <w:rPr>
          <w:rFonts w:ascii="GHEA Grapalat" w:hAnsi="GHEA Grapalat"/>
          <w:sz w:val="24"/>
          <w:szCs w:val="24"/>
        </w:rPr>
        <w:t xml:space="preserve"> заявок</w:t>
      </w:r>
      <w:r w:rsidR="00C64E56" w:rsidRPr="0052423E">
        <w:rPr>
          <w:rFonts w:ascii="GHEA Grapalat" w:hAnsi="GHEA Grapalat"/>
          <w:sz w:val="24"/>
          <w:szCs w:val="24"/>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00B25E1F"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25E1F" w:rsidRPr="00C90F08">
        <w:rPr>
          <w:rFonts w:ascii="GHEA Grapalat" w:hAnsi="GHEA Grapalat"/>
          <w:i w:val="0"/>
          <w:sz w:val="24"/>
          <w:szCs w:val="24"/>
        </w:rPr>
        <w:t xml:space="preserve">ЦБ </w:t>
      </w:r>
      <w:r w:rsidR="00B25E1F" w:rsidRPr="00016450">
        <w:rPr>
          <w:rFonts w:ascii="GHEA Grapalat" w:hAnsi="GHEA Grapalat"/>
          <w:i w:val="0"/>
          <w:sz w:val="24"/>
          <w:szCs w:val="24"/>
        </w:rPr>
        <w:t xml:space="preserve"> </w:t>
      </w:r>
      <w:r w:rsidR="00B25E1F" w:rsidRPr="00C90F08">
        <w:rPr>
          <w:rFonts w:ascii="GHEA Grapalat" w:hAnsi="GHEA Grapalat"/>
          <w:i w:val="0"/>
          <w:sz w:val="24"/>
          <w:szCs w:val="24"/>
        </w:rPr>
        <w:t>Армении</w:t>
      </w:r>
      <w:r w:rsidR="003C78D9">
        <w:rPr>
          <w:rStyle w:val="FootnoteReference"/>
          <w:rFonts w:ascii="GHEA Grapalat" w:hAnsi="GHEA Grapalat"/>
          <w:i w:val="0"/>
          <w:sz w:val="24"/>
          <w:szCs w:val="24"/>
        </w:rPr>
        <w:footnoteReference w:customMarkFollows="1" w:id="4"/>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3"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4"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 xml:space="preserve">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w:t>
      </w:r>
      <w:r w:rsidR="00D64A0E" w:rsidRPr="00CA3860">
        <w:rPr>
          <w:rFonts w:ascii="GHEA Grapalat" w:hAnsi="GHEA Grapalat"/>
          <w:sz w:val="24"/>
          <w:szCs w:val="24"/>
        </w:rPr>
        <w:lastRenderedPageBreak/>
        <w:t>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 xml:space="preserve">Член или секретарь комиссии не может участвовать в работе комиссии, </w:t>
      </w:r>
      <w:r w:rsidR="006A649A" w:rsidRPr="00B6749E">
        <w:rPr>
          <w:rFonts w:ascii="GHEA Grapalat" w:hAnsi="GHEA Grapalat"/>
          <w:sz w:val="24"/>
          <w:szCs w:val="24"/>
        </w:rPr>
        <w:lastRenderedPageBreak/>
        <w:t>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 xml:space="preserve">если по результатам </w:t>
      </w:r>
      <w:r w:rsidR="0052468C" w:rsidRPr="006F0326">
        <w:rPr>
          <w:rFonts w:ascii="GHEA Grapalat" w:hAnsi="GHEA Grapalat"/>
        </w:rPr>
        <w:lastRenderedPageBreak/>
        <w:t>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ins w:id="5"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w:t>
      </w:r>
      <w:r w:rsidRPr="001439BD">
        <w:rPr>
          <w:rFonts w:ascii="GHEA Grapalat" w:hAnsi="GHEA Grapalat"/>
          <w:spacing w:val="-4"/>
          <w:sz w:val="24"/>
          <w:szCs w:val="24"/>
        </w:rPr>
        <w:lastRenderedPageBreak/>
        <w:t>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B21415">
        <w:rPr>
          <w:rFonts w:ascii="GHEA Grapalat" w:hAnsi="GHEA Grapalat"/>
          <w:b/>
          <w:sz w:val="24"/>
          <w:szCs w:val="24"/>
        </w:rPr>
        <w:t>Оценка заявок и определение отобранного участника осуществляются по отдельным лотам</w:t>
      </w:r>
      <w:r w:rsidR="00FE2802" w:rsidRPr="00B21415">
        <w:rPr>
          <w:rStyle w:val="FootnoteReference"/>
          <w:rFonts w:ascii="GHEA Grapalat" w:hAnsi="GHEA Grapalat"/>
          <w:b/>
          <w:sz w:val="24"/>
          <w:szCs w:val="24"/>
        </w:rPr>
        <w:footnoteReference w:customMarkFollows="1" w:id="5"/>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B21415" w:rsidP="0084513E">
      <w:pPr>
        <w:pStyle w:val="BodyTextIndent2"/>
        <w:widowControl w:val="0"/>
        <w:spacing w:after="160" w:line="240" w:lineRule="auto"/>
        <w:ind w:left="284" w:firstLine="567"/>
        <w:contextualSpacing/>
        <w:rPr>
          <w:rFonts w:ascii="GHEA Grapalat" w:hAnsi="GHEA Grapalat"/>
          <w:sz w:val="24"/>
          <w:szCs w:val="24"/>
        </w:rPr>
      </w:pPr>
      <w:r w:rsidRPr="00FD14D7">
        <w:rPr>
          <w:rFonts w:ascii="GHEA Grapalat" w:hAnsi="GHEA Grapalat"/>
          <w:b/>
          <w:sz w:val="24"/>
          <w:szCs w:val="24"/>
        </w:rPr>
        <w:t>Период ожидания в случае настоящей процедуры составляет "10" календарных дней. Период ожидания</w:t>
      </w:r>
      <w:r w:rsidR="0084513E">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lastRenderedPageBreak/>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3A4A85"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w:t>
      </w:r>
      <w:r w:rsidRPr="00FD14D7">
        <w:rPr>
          <w:rFonts w:ascii="GHEA Grapalat" w:hAnsi="GHEA Grapalat"/>
          <w:b/>
          <w:color w:val="000000" w:themeColor="text1"/>
        </w:rPr>
        <w:t>в течение 5-и рабочих дней после дня его получения,</w:t>
      </w:r>
      <w:r w:rsidRPr="00681C1F">
        <w:rPr>
          <w:rFonts w:ascii="GHEA Grapalat" w:hAnsi="GHEA Grapalat"/>
          <w:color w:val="000000" w:themeColor="text1"/>
        </w:rPr>
        <w:t xml:space="preserve"> обязан представить обеспечения квалификации и договора.</w:t>
      </w:r>
      <w:r w:rsidRPr="00EA7411">
        <w:rPr>
          <w:rFonts w:ascii="GHEA Grapalat" w:hAnsi="GHEA Grapalat"/>
        </w:rPr>
        <w:t xml:space="preserve"> </w:t>
      </w:r>
      <w:r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3A4A85" w:rsidRPr="003D57AD" w:rsidRDefault="003A4A85" w:rsidP="003A4A85">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FD14D7">
        <w:rPr>
          <w:rFonts w:ascii="GHEA Grapalat" w:hAnsi="GHEA Grapalat"/>
          <w:b/>
        </w:rPr>
        <w:t xml:space="preserve">Размер обеспечения квалификации равен </w:t>
      </w:r>
      <w:r>
        <w:rPr>
          <w:rFonts w:ascii="GHEA Grapalat" w:hAnsi="GHEA Grapalat"/>
          <w:b/>
        </w:rPr>
        <w:t>15</w:t>
      </w:r>
      <w:r w:rsidRPr="00FD14D7">
        <w:rPr>
          <w:rFonts w:ascii="GHEA Grapalat" w:hAnsi="GHEA Grapalat"/>
          <w:b/>
        </w:rPr>
        <w:t xml:space="preserve"> процентам от цены закупки товаров закупаемых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3A4A85" w:rsidRPr="00BF3E44" w:rsidRDefault="003A4A85" w:rsidP="003A4A85">
      <w:pPr>
        <w:widowControl w:val="0"/>
        <w:tabs>
          <w:tab w:val="left" w:pos="1276"/>
        </w:tabs>
        <w:spacing w:after="160"/>
        <w:ind w:firstLine="567"/>
        <w:jc w:val="both"/>
        <w:rPr>
          <w:rFonts w:ascii="GHEA Grapalat" w:hAnsi="GHEA Grapalat" w:cs="Sylfaen"/>
        </w:rPr>
      </w:pPr>
      <w:r w:rsidRPr="00BF3E44">
        <w:rPr>
          <w:rFonts w:ascii="GHEA Grapalat" w:hAnsi="GHEA Grapalat" w:cs="Sylfaen"/>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BF3E44">
        <w:rPr>
          <w:rFonts w:ascii="Calibri" w:hAnsi="Calibri" w:cs="Calibri"/>
        </w:rPr>
        <w:t> </w:t>
      </w:r>
      <w:r w:rsidRPr="00BF3E44">
        <w:rPr>
          <w:rFonts w:ascii="GHEA Grapalat" w:hAnsi="GHEA Grapalat" w:cs="GHEA Grapalat"/>
        </w:rPr>
        <w:t>«</w:t>
      </w:r>
      <w:r w:rsidRPr="00BF3E44">
        <w:rPr>
          <w:rFonts w:ascii="GHEA Grapalat" w:hAnsi="GHEA Grapalat" w:cs="Sylfaen"/>
        </w:rPr>
        <w:t>900008000698</w:t>
      </w:r>
      <w:r w:rsidRPr="00BF3E44">
        <w:rPr>
          <w:rFonts w:ascii="GHEA Grapalat" w:hAnsi="GHEA Grapalat" w:cs="GHEA Grapalat"/>
        </w:rPr>
        <w:t>»</w:t>
      </w:r>
      <w:r w:rsidRPr="00BF3E44">
        <w:rPr>
          <w:rFonts w:ascii="GHEA Grapalat" w:hAnsi="GHEA Grapalat" w:cs="Sylfaen"/>
        </w:rPr>
        <w:t xml:space="preserve"> </w:t>
      </w:r>
      <w:r w:rsidRPr="00BF3E44">
        <w:rPr>
          <w:rFonts w:ascii="GHEA Grapalat" w:hAnsi="GHEA Grapalat" w:cs="GHEA Grapalat"/>
        </w:rPr>
        <w:t>открытый</w:t>
      </w:r>
      <w:r w:rsidRPr="00BF3E44">
        <w:rPr>
          <w:rFonts w:ascii="GHEA Grapalat" w:hAnsi="GHEA Grapalat" w:cs="Sylfaen"/>
        </w:rPr>
        <w:t xml:space="preserve"> </w:t>
      </w:r>
      <w:r w:rsidRPr="00BF3E44">
        <w:rPr>
          <w:rFonts w:ascii="GHEA Grapalat" w:hAnsi="GHEA Grapalat" w:cs="GHEA Grapalat"/>
        </w:rPr>
        <w:t>в</w:t>
      </w:r>
      <w:r w:rsidRPr="00BF3E44">
        <w:rPr>
          <w:rFonts w:ascii="GHEA Grapalat" w:hAnsi="GHEA Grapalat" w:cs="Sylfaen"/>
        </w:rPr>
        <w:t xml:space="preserve"> </w:t>
      </w:r>
      <w:r w:rsidRPr="00BF3E44">
        <w:rPr>
          <w:rFonts w:ascii="GHEA Grapalat" w:hAnsi="GHEA Grapalat" w:cs="GHEA Grapalat"/>
        </w:rPr>
        <w:t>Центральном</w:t>
      </w:r>
      <w:r w:rsidRPr="00BF3E44">
        <w:rPr>
          <w:rFonts w:ascii="GHEA Grapalat" w:hAnsi="GHEA Grapalat" w:cs="Sylfaen"/>
        </w:rPr>
        <w:t xml:space="preserve"> </w:t>
      </w:r>
      <w:r w:rsidRPr="00BF3E44">
        <w:rPr>
          <w:rFonts w:ascii="GHEA Grapalat" w:hAnsi="GHEA Grapalat" w:cs="GHEA Grapalat"/>
        </w:rPr>
        <w:t>казначействе</w:t>
      </w:r>
      <w:r w:rsidRPr="00BF3E44">
        <w:rPr>
          <w:rFonts w:ascii="GHEA Grapalat" w:hAnsi="GHEA Grapalat" w:cs="Sylfaen"/>
        </w:rPr>
        <w:t xml:space="preserve"> </w:t>
      </w:r>
      <w:r w:rsidRPr="00BF3E44">
        <w:rPr>
          <w:rFonts w:ascii="GHEA Grapalat" w:hAnsi="GHEA Grapalat" w:cs="GHEA Grapalat"/>
        </w:rPr>
        <w:t>на</w:t>
      </w:r>
      <w:r w:rsidRPr="00BF3E44">
        <w:rPr>
          <w:rFonts w:ascii="GHEA Grapalat" w:hAnsi="GHEA Grapalat" w:cs="Sylfaen"/>
        </w:rPr>
        <w:t xml:space="preserve"> </w:t>
      </w:r>
      <w:r w:rsidRPr="00BF3E44">
        <w:rPr>
          <w:rFonts w:ascii="GHEA Grapalat" w:hAnsi="GHEA Grapalat" w:cs="GHEA Grapalat"/>
        </w:rPr>
        <w:t>имя</w:t>
      </w:r>
      <w:r w:rsidRPr="00BF3E44">
        <w:rPr>
          <w:rFonts w:ascii="GHEA Grapalat" w:hAnsi="GHEA Grapalat" w:cs="Sylfaen"/>
        </w:rPr>
        <w:t xml:space="preserve"> </w:t>
      </w:r>
      <w:r w:rsidRPr="00BF3E44">
        <w:rPr>
          <w:rFonts w:ascii="GHEA Grapalat" w:hAnsi="GHEA Grapalat" w:cs="GHEA Grapalat"/>
        </w:rPr>
        <w:t>уполномоченного</w:t>
      </w:r>
      <w:r w:rsidRPr="00BF3E44">
        <w:rPr>
          <w:rFonts w:ascii="GHEA Grapalat" w:hAnsi="GHEA Grapalat" w:cs="Sylfaen"/>
        </w:rPr>
        <w:t xml:space="preserve"> </w:t>
      </w:r>
      <w:r w:rsidRPr="00BF3E44">
        <w:rPr>
          <w:rFonts w:ascii="GHEA Grapalat" w:hAnsi="GHEA Grapalat" w:cs="GHEA Grapalat"/>
        </w:rPr>
        <w:t>органа</w:t>
      </w:r>
      <w:r w:rsidRPr="00BF3E44">
        <w:rPr>
          <w:rFonts w:ascii="GHEA Grapalat" w:hAnsi="GHEA Grapalat" w:cs="Sylfaen"/>
        </w:rPr>
        <w:t>.</w:t>
      </w:r>
    </w:p>
    <w:p w:rsidR="003A4A85" w:rsidRPr="00CE31A0" w:rsidRDefault="003A4A85" w:rsidP="003A4A85">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3A4A85" w:rsidRPr="004408E1" w:rsidRDefault="003A4A85" w:rsidP="003A4A85">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3A4A85" w:rsidRDefault="003A4A85" w:rsidP="003A4A85">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3A4A85" w:rsidRPr="0052513C" w:rsidRDefault="003A4A85" w:rsidP="003A4A85">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3A4A85" w:rsidRPr="0052513C" w:rsidRDefault="003A4A85" w:rsidP="003A4A85">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3A4A85" w:rsidRPr="0052513C" w:rsidRDefault="003A4A85" w:rsidP="003A4A85">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3A4A85" w:rsidRPr="00564A46" w:rsidRDefault="003A4A85" w:rsidP="003A4A85">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3A4A85" w:rsidRPr="00564A46" w:rsidRDefault="003A4A85" w:rsidP="003A4A85">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3A4A85" w:rsidRPr="00564A46" w:rsidRDefault="003A4A85" w:rsidP="003A4A85">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3A4A85" w:rsidRPr="00564A46" w:rsidRDefault="003A4A85" w:rsidP="003A4A85">
      <w:pPr>
        <w:pStyle w:val="FootnoteText"/>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3A4A85" w:rsidRPr="00FF309F" w:rsidRDefault="003A4A85" w:rsidP="003A4A85">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A4A85" w:rsidRPr="00707948" w:rsidRDefault="003A4A85" w:rsidP="003A4A85">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3A4A85" w:rsidRPr="009044F1" w:rsidRDefault="003A4A85" w:rsidP="003A4A85">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A4A85"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FD14D7">
        <w:rPr>
          <w:rFonts w:ascii="GHEA Grapalat" w:hAnsi="GHEA Grapalat"/>
          <w:b/>
        </w:rPr>
        <w:t xml:space="preserve">Размер обеспечения договора составляет 10 процентов от цены </w:t>
      </w:r>
      <w:r w:rsidRPr="00FD14D7">
        <w:rPr>
          <w:rFonts w:ascii="GHEA Grapalat" w:hAnsi="GHEA Grapalat"/>
          <w:b/>
        </w:rPr>
        <w:lastRenderedPageBreak/>
        <w:t xml:space="preserve">закупки.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w:t>
      </w:r>
      <w:r w:rsidRPr="00DA3D75">
        <w:rPr>
          <w:rFonts w:ascii="GHEA Grapalat" w:hAnsi="GHEA Grapalat"/>
        </w:rPr>
        <w:t>в одностороннем порядке утвержденного заявления-в виде неустойки (приложение 5.1) или наличных денег</w:t>
      </w:r>
      <w:r>
        <w:rPr>
          <w:rStyle w:val="FootnoteReference"/>
          <w:rFonts w:ascii="GHEA Grapalat" w:hAnsi="GHEA Grapalat"/>
        </w:rPr>
        <w:t xml:space="preserve"> </w:t>
      </w:r>
      <w:r>
        <w:rPr>
          <w:rStyle w:val="FootnoteReference"/>
          <w:rFonts w:ascii="GHEA Grapalat" w:hAnsi="GHEA Grapalat"/>
        </w:rPr>
        <w:footnoteReference w:customMarkFollows="1" w:id="6"/>
        <w:t>13</w:t>
      </w:r>
      <w:r>
        <w:rPr>
          <w:rFonts w:ascii="GHEA Grapalat" w:hAnsi="GHEA Grapalat"/>
        </w:rPr>
        <w:t>.</w:t>
      </w:r>
    </w:p>
    <w:p w:rsidR="003A4A85" w:rsidRDefault="003A4A85" w:rsidP="003A4A85">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3A4A85" w:rsidRPr="00DC30CC"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sidRPr="00FD14D7">
        <w:rPr>
          <w:rFonts w:ascii="GHEA Grapalat" w:hAnsi="GHEA Grapalat"/>
        </w:rPr>
        <w:t>2</w:t>
      </w:r>
      <w:r>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3A4A85"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3A4A85" w:rsidRPr="00250377" w:rsidRDefault="003A4A85" w:rsidP="003A4A85">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3A4A85" w:rsidRPr="00625529" w:rsidRDefault="003A4A85" w:rsidP="003A4A85">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3A4A85" w:rsidRPr="009044F1" w:rsidRDefault="003A4A85" w:rsidP="003A4A85">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3A4A85" w:rsidRDefault="003A4A85" w:rsidP="003A4A85">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договора  и квалификации банку, а в случае обеспечения, </w:t>
      </w:r>
      <w:r w:rsidRPr="0074650E">
        <w:rPr>
          <w:rFonts w:ascii="GHEA Grapalat" w:hAnsi="GHEA Grapalat"/>
        </w:rPr>
        <w:lastRenderedPageBreak/>
        <w:t>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3A4A85" w:rsidRPr="00C87B61"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3A4A85" w:rsidRPr="00C87B61"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3A4A85" w:rsidRPr="00C87B61"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3A4A85" w:rsidRPr="00B2678A" w:rsidRDefault="003A4A85" w:rsidP="003A4A8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3A4A85" w:rsidRDefault="003A4A85" w:rsidP="003A4A85">
      <w:pPr>
        <w:widowControl w:val="0"/>
        <w:tabs>
          <w:tab w:val="left" w:pos="1134"/>
        </w:tabs>
        <w:spacing w:after="160"/>
        <w:ind w:firstLine="567"/>
        <w:jc w:val="both"/>
        <w:rPr>
          <w:rFonts w:ascii="GHEA Grapalat" w:hAnsi="GHEA Grapalat"/>
        </w:rPr>
      </w:pPr>
    </w:p>
    <w:p w:rsidR="003A4A85" w:rsidRDefault="003A4A85" w:rsidP="003A4A85">
      <w:pPr>
        <w:widowControl w:val="0"/>
        <w:tabs>
          <w:tab w:val="left" w:pos="1134"/>
        </w:tabs>
        <w:spacing w:after="160"/>
        <w:ind w:firstLine="567"/>
        <w:jc w:val="both"/>
        <w:rPr>
          <w:rFonts w:ascii="GHEA Grapalat" w:hAnsi="GHEA Grapalat"/>
        </w:rPr>
      </w:pPr>
      <w:r w:rsidRPr="005114D0">
        <w:rPr>
          <w:rFonts w:ascii="GHEA Grapalat" w:hAnsi="GHEA Grapalat"/>
        </w:rPr>
        <w:tab/>
      </w:r>
    </w:p>
    <w:p w:rsidR="003A4A85" w:rsidRDefault="003A4A85" w:rsidP="003A4A85">
      <w:pPr>
        <w:rPr>
          <w:rFonts w:ascii="GHEA Grapalat" w:hAnsi="GHEA Grapalat" w:cs="Sylfaen"/>
        </w:rPr>
      </w:pPr>
      <w:r>
        <w:rPr>
          <w:rFonts w:ascii="GHEA Grapalat" w:hAnsi="GHEA Grapalat" w:cs="Sylfaen"/>
        </w:rPr>
        <w:br w:type="page"/>
      </w:r>
    </w:p>
    <w:p w:rsidR="003A4A85" w:rsidRPr="009044F1" w:rsidRDefault="003A4A85" w:rsidP="003A4A85">
      <w:pPr>
        <w:widowControl w:val="0"/>
        <w:tabs>
          <w:tab w:val="left" w:pos="1134"/>
        </w:tabs>
        <w:spacing w:after="160"/>
        <w:ind w:firstLine="567"/>
        <w:jc w:val="both"/>
        <w:rPr>
          <w:rFonts w:ascii="GHEA Grapalat" w:hAnsi="GHEA Grapalat" w:cs="Sylfaen"/>
        </w:rPr>
      </w:pPr>
    </w:p>
    <w:p w:rsidR="003A4A85" w:rsidRDefault="003A4A85" w:rsidP="003A4A85">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3A4A85" w:rsidRPr="009044F1" w:rsidRDefault="003A4A85" w:rsidP="003A4A85">
      <w:pPr>
        <w:rPr>
          <w:rFonts w:ascii="GHEA Grapalat" w:hAnsi="GHEA Grapalat" w:cs="Arial"/>
          <w:b/>
        </w:rPr>
      </w:pPr>
    </w:p>
    <w:p w:rsidR="003A4A85" w:rsidRPr="009044F1" w:rsidRDefault="003A4A85" w:rsidP="003A4A85">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3A4A85" w:rsidRPr="009044F1" w:rsidRDefault="003A4A85" w:rsidP="003A4A85">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3A4A85" w:rsidRPr="009044F1" w:rsidRDefault="003A4A85" w:rsidP="003A4A85">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r>
        <w:rPr>
          <w:rStyle w:val="FootnoteReference"/>
          <w:rFonts w:ascii="GHEA Grapalat" w:hAnsi="GHEA Grapalat"/>
        </w:rPr>
        <w:footnoteReference w:customMarkFollows="1" w:id="7"/>
        <w:t>14</w:t>
      </w:r>
      <w:r w:rsidRPr="009044F1">
        <w:rPr>
          <w:rFonts w:ascii="GHEA Grapalat" w:hAnsi="GHEA Grapalat"/>
        </w:rPr>
        <w:t>.</w:t>
      </w:r>
    </w:p>
    <w:p w:rsidR="003A4A85" w:rsidRPr="009044F1" w:rsidRDefault="003A4A85" w:rsidP="003A4A85">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3A4A85" w:rsidRPr="00D3436F" w:rsidRDefault="003A4A85" w:rsidP="003A4A85">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3A4A85" w:rsidRPr="009044F1" w:rsidRDefault="003A4A85" w:rsidP="003A4A85">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w:t>
      </w:r>
      <w:r w:rsidRPr="00570BBD">
        <w:rPr>
          <w:rFonts w:ascii="GHEA Grapalat" w:hAnsi="GHEA Grapalat"/>
        </w:rPr>
        <w:lastRenderedPageBreak/>
        <w:t>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03725E">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8"/>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A6672B" w:rsidRPr="00806B9A">
        <w:rPr>
          <w:rFonts w:ascii="GHEA Grapalat" w:hAnsi="GHEA Grapalat"/>
        </w:rPr>
        <w:t xml:space="preserve">1 </w:t>
      </w:r>
      <w:r w:rsidRPr="002658C9">
        <w:rPr>
          <w:rFonts w:ascii="GHEA Grapalat" w:hAnsi="GHEA Grapalat"/>
        </w:rPr>
        <w:t xml:space="preserve">экземплярах. На пакетах документов пишутся соответственно слова "оригинал" и "копия". Вместо оригиналов документов, </w:t>
      </w:r>
      <w:r w:rsidRPr="002658C9">
        <w:rPr>
          <w:rFonts w:ascii="GHEA Grapalat" w:hAnsi="GHEA Grapalat"/>
        </w:rPr>
        <w:lastRenderedPageBreak/>
        <w:t>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2C3BB6" w:rsidRDefault="002C3BB6" w:rsidP="00B46D58">
      <w:pPr>
        <w:pStyle w:val="norm"/>
        <w:widowControl w:val="0"/>
        <w:spacing w:after="160" w:line="240" w:lineRule="auto"/>
        <w:ind w:firstLine="284"/>
        <w:jc w:val="right"/>
        <w:rPr>
          <w:rFonts w:ascii="GHEA Grapalat" w:hAnsi="GHEA Grapalat"/>
          <w:b/>
          <w:sz w:val="24"/>
          <w:szCs w:val="24"/>
        </w:rPr>
      </w:pPr>
    </w:p>
    <w:p w:rsidR="002C3BB6" w:rsidRDefault="002C3BB6" w:rsidP="00B46D58">
      <w:pPr>
        <w:pStyle w:val="norm"/>
        <w:widowControl w:val="0"/>
        <w:spacing w:after="160" w:line="240" w:lineRule="auto"/>
        <w:ind w:firstLine="284"/>
        <w:jc w:val="right"/>
        <w:rPr>
          <w:rFonts w:ascii="GHEA Grapalat" w:hAnsi="GHEA Grapalat"/>
          <w:b/>
          <w:sz w:val="24"/>
          <w:szCs w:val="24"/>
        </w:rPr>
      </w:pPr>
    </w:p>
    <w:p w:rsidR="002C3BB6" w:rsidRDefault="002C3BB6" w:rsidP="00B46D58">
      <w:pPr>
        <w:pStyle w:val="norm"/>
        <w:widowControl w:val="0"/>
        <w:spacing w:after="160" w:line="240" w:lineRule="auto"/>
        <w:ind w:firstLine="284"/>
        <w:jc w:val="right"/>
        <w:rPr>
          <w:rFonts w:ascii="GHEA Grapalat" w:hAnsi="GHEA Grapalat"/>
          <w:b/>
          <w:sz w:val="24"/>
          <w:szCs w:val="24"/>
        </w:rPr>
      </w:pPr>
    </w:p>
    <w:p w:rsidR="00A6672B" w:rsidRDefault="00A6672B" w:rsidP="00B46D58">
      <w:pPr>
        <w:pStyle w:val="norm"/>
        <w:widowControl w:val="0"/>
        <w:spacing w:after="160" w:line="240" w:lineRule="auto"/>
        <w:ind w:firstLine="284"/>
        <w:jc w:val="right"/>
        <w:rPr>
          <w:rFonts w:ascii="GHEA Grapalat" w:hAnsi="GHEA Grapalat"/>
          <w:b/>
          <w:sz w:val="24"/>
          <w:szCs w:val="24"/>
        </w:rPr>
      </w:pPr>
    </w:p>
    <w:p w:rsidR="00DD57D4" w:rsidRDefault="00DD57D4" w:rsidP="00B46D58">
      <w:pPr>
        <w:pStyle w:val="norm"/>
        <w:widowControl w:val="0"/>
        <w:spacing w:after="160" w:line="240" w:lineRule="auto"/>
        <w:ind w:firstLine="284"/>
        <w:jc w:val="right"/>
        <w:rPr>
          <w:rFonts w:ascii="GHEA Grapalat" w:hAnsi="GHEA Grapalat"/>
          <w:b/>
          <w:sz w:val="24"/>
          <w:szCs w:val="24"/>
        </w:rPr>
      </w:pPr>
    </w:p>
    <w:p w:rsidR="00DD57D4" w:rsidRDefault="00DD57D4" w:rsidP="00B46D58">
      <w:pPr>
        <w:pStyle w:val="norm"/>
        <w:widowControl w:val="0"/>
        <w:spacing w:after="160" w:line="240" w:lineRule="auto"/>
        <w:ind w:firstLine="284"/>
        <w:jc w:val="right"/>
        <w:rPr>
          <w:rFonts w:ascii="GHEA Grapalat" w:hAnsi="GHEA Grapalat"/>
          <w:b/>
          <w:sz w:val="24"/>
          <w:szCs w:val="24"/>
        </w:rPr>
      </w:pPr>
    </w:p>
    <w:p w:rsidR="00DD57D4" w:rsidRDefault="00DD57D4" w:rsidP="00B46D58">
      <w:pPr>
        <w:pStyle w:val="norm"/>
        <w:widowControl w:val="0"/>
        <w:spacing w:after="160" w:line="240" w:lineRule="auto"/>
        <w:ind w:firstLine="284"/>
        <w:jc w:val="right"/>
        <w:rPr>
          <w:rFonts w:ascii="GHEA Grapalat" w:hAnsi="GHEA Grapalat"/>
          <w:b/>
          <w:sz w:val="24"/>
          <w:szCs w:val="24"/>
        </w:rPr>
      </w:pPr>
    </w:p>
    <w:p w:rsidR="00DD57D4" w:rsidRDefault="00DD57D4" w:rsidP="00B46D58">
      <w:pPr>
        <w:pStyle w:val="norm"/>
        <w:widowControl w:val="0"/>
        <w:spacing w:after="160" w:line="240" w:lineRule="auto"/>
        <w:ind w:firstLine="284"/>
        <w:jc w:val="right"/>
        <w:rPr>
          <w:rFonts w:ascii="GHEA Grapalat" w:hAnsi="GHEA Grapalat"/>
          <w:b/>
          <w:sz w:val="24"/>
          <w:szCs w:val="24"/>
        </w:rPr>
      </w:pPr>
    </w:p>
    <w:p w:rsidR="00A6672B" w:rsidRPr="00F677F1" w:rsidRDefault="00A6672B"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A6672B" w:rsidRPr="00374F4A" w:rsidRDefault="00A6672B" w:rsidP="00A6672B">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A6672B" w:rsidRPr="00D967B8" w:rsidRDefault="00A6672B" w:rsidP="00A6672B">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sidR="00BE1A63">
        <w:rPr>
          <w:rFonts w:ascii="GHEA Grapalat" w:hAnsi="GHEA Grapalat"/>
          <w:b/>
          <w:sz w:val="24"/>
          <w:szCs w:val="24"/>
        </w:rPr>
        <w:t>2</w:t>
      </w:r>
      <w:r w:rsidR="00131E6B" w:rsidRPr="00D967B8">
        <w:rPr>
          <w:rFonts w:ascii="GHEA Grapalat" w:hAnsi="GHEA Grapalat"/>
          <w:b/>
          <w:sz w:val="24"/>
          <w:szCs w:val="24"/>
        </w:rPr>
        <w:t>6</w:t>
      </w:r>
      <w:r w:rsidR="00131E6B">
        <w:rPr>
          <w:rFonts w:ascii="GHEA Grapalat" w:hAnsi="GHEA Grapalat"/>
          <w:b/>
          <w:sz w:val="24"/>
          <w:szCs w:val="24"/>
        </w:rPr>
        <w:t>/3</w:t>
      </w:r>
    </w:p>
    <w:p w:rsidR="00A6672B" w:rsidRPr="00374F4A" w:rsidRDefault="00A6672B" w:rsidP="00A6672B">
      <w:pPr>
        <w:widowControl w:val="0"/>
        <w:spacing w:after="120"/>
        <w:jc w:val="center"/>
        <w:rPr>
          <w:rFonts w:ascii="GHEA Grapalat" w:hAnsi="GHEA Grapalat" w:cs="Sylfaen"/>
          <w:b/>
        </w:rPr>
      </w:pPr>
    </w:p>
    <w:p w:rsidR="00A6672B" w:rsidRPr="00374F4A" w:rsidRDefault="00A6672B" w:rsidP="00A6672B">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Pr>
          <w:rFonts w:ascii="GHEA Grapalat" w:hAnsi="GHEA Grapalat"/>
          <w:b/>
        </w:rPr>
        <w:t xml:space="preserve">ОБЪЯВЛЕНИЕ </w:t>
      </w:r>
      <w:r w:rsidRPr="00374F4A">
        <w:rPr>
          <w:rFonts w:ascii="GHEA Grapalat" w:hAnsi="GHEA Grapalat"/>
          <w:b/>
        </w:rPr>
        <w:t>*</w:t>
      </w:r>
    </w:p>
    <w:p w:rsidR="00A6672B" w:rsidRPr="00374F4A" w:rsidRDefault="00A6672B" w:rsidP="00A6672B">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Pr="00FD0971">
        <w:rPr>
          <w:rFonts w:ascii="GHEA Grapalat" w:hAnsi="GHEA Grapalat"/>
          <w:sz w:val="24"/>
          <w:szCs w:val="24"/>
        </w:rPr>
        <w:t>запрос</w:t>
      </w:r>
      <w:r>
        <w:rPr>
          <w:rFonts w:ascii="GHEA Grapalat" w:hAnsi="GHEA Grapalat"/>
          <w:sz w:val="24"/>
          <w:szCs w:val="24"/>
        </w:rPr>
        <w:t>е</w:t>
      </w:r>
      <w:r w:rsidRPr="00FD0971">
        <w:rPr>
          <w:rFonts w:ascii="GHEA Grapalat" w:hAnsi="GHEA Grapalat"/>
          <w:sz w:val="24"/>
          <w:szCs w:val="24"/>
        </w:rPr>
        <w:t xml:space="preserve"> котировок </w:t>
      </w:r>
      <w:r>
        <w:rPr>
          <w:rFonts w:ascii="GHEA Grapalat" w:hAnsi="GHEA Grapalat"/>
          <w:sz w:val="24"/>
          <w:szCs w:val="24"/>
        </w:rPr>
        <w:t xml:space="preserve"> </w:t>
      </w:r>
    </w:p>
    <w:p w:rsidR="00A6672B" w:rsidRPr="00374F4A" w:rsidRDefault="00A6672B" w:rsidP="00A6672B">
      <w:pPr>
        <w:widowControl w:val="0"/>
        <w:spacing w:after="120"/>
        <w:jc w:val="center"/>
        <w:rPr>
          <w:rFonts w:ascii="GHEA Grapalat" w:hAnsi="GHEA Grapalat"/>
        </w:rPr>
      </w:pPr>
    </w:p>
    <w:p w:rsidR="00A6672B" w:rsidRPr="00C4157A" w:rsidRDefault="00A6672B" w:rsidP="00A6672B">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A6672B" w:rsidRPr="000C1746" w:rsidRDefault="00A6672B" w:rsidP="00A6672B">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A6672B" w:rsidRPr="00DA5EA0" w:rsidRDefault="00A6672B" w:rsidP="00A6672B">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A6672B" w:rsidRPr="000C1746" w:rsidRDefault="00A6672B" w:rsidP="00A6672B">
      <w:pPr>
        <w:spacing w:after="160"/>
        <w:ind w:left="4395"/>
        <w:jc w:val="both"/>
        <w:rPr>
          <w:rFonts w:ascii="GHEA Grapalat" w:hAnsi="GHEA Grapalat" w:cs="Sylfaen"/>
          <w:sz w:val="16"/>
        </w:rPr>
      </w:pPr>
      <w:r w:rsidRPr="000C1746">
        <w:rPr>
          <w:rFonts w:ascii="GHEA Grapalat" w:hAnsi="GHEA Grapalat"/>
          <w:sz w:val="16"/>
        </w:rPr>
        <w:t>номер лота (лотов)</w:t>
      </w:r>
    </w:p>
    <w:p w:rsidR="00A6672B" w:rsidRPr="00D967B8" w:rsidRDefault="00A6672B" w:rsidP="00A6672B">
      <w:pPr>
        <w:jc w:val="both"/>
        <w:rPr>
          <w:rFonts w:ascii="GHEA Grapalat" w:hAnsi="GHEA Grapalat" w:cs="Sylfaen"/>
        </w:rPr>
      </w:pPr>
      <w:r>
        <w:rPr>
          <w:rFonts w:ascii="GHEA Grapalat" w:hAnsi="GHEA Grapalat"/>
        </w:rPr>
        <w:t>_________</w:t>
      </w:r>
      <w:r w:rsidRPr="00E272DC">
        <w:rPr>
          <w:rFonts w:ascii="GHEA Grapalat" w:hAnsi="GHEA Grapalat"/>
        </w:rPr>
        <w:t xml:space="preserve"> </w:t>
      </w:r>
      <w:r w:rsidRPr="00E272DC">
        <w:rPr>
          <w:rFonts w:ascii="GHEA Grapalat" w:hAnsi="GHEA Grapalat"/>
          <w:u w:val="single"/>
        </w:rPr>
        <w:t>ЗАО “Ергорсвет”</w:t>
      </w:r>
      <w:r>
        <w:rPr>
          <w:rFonts w:ascii="GHEA Grapalat" w:hAnsi="GHEA Grapalat"/>
        </w:rPr>
        <w:t>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b/>
        </w:rPr>
        <w:t>ЕГС-GHAPDzB-</w:t>
      </w:r>
      <w:r w:rsidR="00BE1A63">
        <w:rPr>
          <w:rFonts w:ascii="GHEA Grapalat" w:hAnsi="GHEA Grapalat"/>
          <w:b/>
        </w:rPr>
        <w:t>2</w:t>
      </w:r>
      <w:r w:rsidR="00131E6B" w:rsidRPr="00D967B8">
        <w:rPr>
          <w:rFonts w:ascii="GHEA Grapalat" w:hAnsi="GHEA Grapalat"/>
          <w:b/>
        </w:rPr>
        <w:t>6</w:t>
      </w:r>
      <w:r w:rsidR="00BE1A63">
        <w:rPr>
          <w:rFonts w:ascii="GHEA Grapalat" w:hAnsi="GHEA Grapalat"/>
          <w:b/>
        </w:rPr>
        <w:t>/</w:t>
      </w:r>
      <w:r w:rsidR="00131E6B">
        <w:rPr>
          <w:rFonts w:ascii="GHEA Grapalat" w:hAnsi="GHEA Grapalat"/>
          <w:b/>
        </w:rPr>
        <w:t>3</w:t>
      </w:r>
    </w:p>
    <w:p w:rsidR="00A6672B" w:rsidRPr="00C4157A" w:rsidRDefault="00A6672B" w:rsidP="00A6672B">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A6672B" w:rsidRPr="00DA5EA0" w:rsidRDefault="00A6672B" w:rsidP="00A6672B">
      <w:pPr>
        <w:spacing w:after="160"/>
        <w:jc w:val="both"/>
        <w:rPr>
          <w:rFonts w:ascii="GHEA Grapalat" w:hAnsi="GHEA Grapalat"/>
        </w:rPr>
      </w:pPr>
      <w:r w:rsidRPr="00FD0971">
        <w:rPr>
          <w:rFonts w:ascii="GHEA Grapalat" w:hAnsi="GHEA Grapalat"/>
        </w:rPr>
        <w:t xml:space="preserve">запроса котировок </w:t>
      </w:r>
      <w:r>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A6672B" w:rsidRPr="002B75BF" w:rsidRDefault="00A6672B" w:rsidP="00A6672B">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A6672B" w:rsidRPr="000C1746" w:rsidRDefault="00A6672B" w:rsidP="00A6672B">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A6672B" w:rsidRPr="00DA5EA0" w:rsidRDefault="00A6672B" w:rsidP="00A6672B">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A6672B" w:rsidRPr="000C1746" w:rsidRDefault="00A6672B" w:rsidP="00A6672B">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A6672B" w:rsidRDefault="00A6672B" w:rsidP="00A6672B">
      <w:pPr>
        <w:jc w:val="both"/>
        <w:rPr>
          <w:rFonts w:ascii="GHEA Grapalat" w:hAnsi="GHEA Grapalat"/>
        </w:rPr>
      </w:pPr>
    </w:p>
    <w:p w:rsidR="00A6672B" w:rsidRDefault="00A6672B" w:rsidP="00A6672B">
      <w:pPr>
        <w:jc w:val="both"/>
        <w:rPr>
          <w:rFonts w:ascii="GHEA Grapalat" w:hAnsi="GHEA Grapalat"/>
        </w:rPr>
      </w:pPr>
      <w:r>
        <w:rPr>
          <w:rFonts w:ascii="GHEA Grapalat" w:hAnsi="GHEA Grapalat"/>
        </w:rPr>
        <w:t>Данные       ----------------------------------------  следующие:</w:t>
      </w:r>
    </w:p>
    <w:p w:rsidR="00A6672B" w:rsidRPr="000811C1" w:rsidRDefault="00A6672B" w:rsidP="00A6672B">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A6672B" w:rsidRDefault="00A6672B" w:rsidP="00A6672B">
      <w:pPr>
        <w:jc w:val="both"/>
        <w:rPr>
          <w:rFonts w:ascii="GHEA Grapalat" w:hAnsi="GHEA Grapalat"/>
        </w:rPr>
      </w:pPr>
    </w:p>
    <w:p w:rsidR="00A6672B" w:rsidRPr="00B443ED" w:rsidRDefault="00A6672B" w:rsidP="00A6672B">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A6672B" w:rsidRPr="000C1746" w:rsidRDefault="00A6672B" w:rsidP="00A6672B">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A6672B" w:rsidRDefault="00A6672B" w:rsidP="00A6672B">
      <w:pPr>
        <w:jc w:val="both"/>
        <w:rPr>
          <w:rFonts w:ascii="GHEA Grapalat" w:hAnsi="GHEA Grapalat"/>
        </w:rPr>
      </w:pPr>
    </w:p>
    <w:p w:rsidR="00A6672B" w:rsidRPr="008E7F24" w:rsidRDefault="00A6672B" w:rsidP="00A6672B">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A6672B" w:rsidRPr="00D3436F" w:rsidRDefault="00A6672B" w:rsidP="00A6672B">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A6672B" w:rsidRDefault="00A6672B" w:rsidP="00A6672B">
      <w:pPr>
        <w:jc w:val="both"/>
        <w:rPr>
          <w:rFonts w:ascii="GHEA Grapalat" w:hAnsi="GHEA Grapalat"/>
        </w:rPr>
      </w:pPr>
    </w:p>
    <w:p w:rsidR="00A6672B" w:rsidRDefault="00A6672B" w:rsidP="00A6672B">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A6672B" w:rsidRDefault="00A6672B" w:rsidP="00A6672B">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A6672B" w:rsidRDefault="00A6672B" w:rsidP="00A6672B">
      <w:pPr>
        <w:jc w:val="both"/>
        <w:rPr>
          <w:rFonts w:ascii="GHEA Grapalat" w:hAnsi="GHEA Grapalat"/>
          <w:sz w:val="18"/>
          <w:szCs w:val="18"/>
        </w:rPr>
      </w:pPr>
    </w:p>
    <w:p w:rsidR="00A6672B" w:rsidRPr="00B16483" w:rsidRDefault="00A6672B" w:rsidP="00A6672B">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A6672B" w:rsidRDefault="00A6672B" w:rsidP="00A6672B">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A6672B" w:rsidRPr="00D3436F" w:rsidRDefault="00A6672B" w:rsidP="00A6672B">
      <w:pPr>
        <w:tabs>
          <w:tab w:val="left" w:pos="7371"/>
        </w:tabs>
        <w:spacing w:after="160"/>
        <w:ind w:left="3544" w:firstLine="3"/>
        <w:jc w:val="both"/>
        <w:rPr>
          <w:rFonts w:ascii="GHEA Grapalat" w:hAnsi="GHEA Grapalat"/>
          <w:sz w:val="16"/>
        </w:rPr>
      </w:pPr>
    </w:p>
    <w:p w:rsidR="00A6672B" w:rsidRDefault="00A6672B" w:rsidP="00A6672B">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A6672B" w:rsidRDefault="00A6672B" w:rsidP="00A6672B">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A6672B" w:rsidRPr="004F23CF" w:rsidRDefault="00A6672B" w:rsidP="00A6672B">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A6672B" w:rsidRPr="004F23CF" w:rsidRDefault="00A6672B" w:rsidP="00A6672B">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A6672B" w:rsidRPr="004F23CF" w:rsidRDefault="00A6672B" w:rsidP="00A6672B">
      <w:pPr>
        <w:rPr>
          <w:rFonts w:ascii="GHEA Grapalat" w:hAnsi="GHEA Grapalat"/>
          <w:i/>
          <w:sz w:val="16"/>
          <w:vertAlign w:val="superscript"/>
          <w:lang w:val="es-ES"/>
        </w:rPr>
      </w:pPr>
    </w:p>
    <w:p w:rsidR="00A6672B" w:rsidRPr="004F23CF" w:rsidRDefault="00A6672B" w:rsidP="00A6672B">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AA5BD2">
        <w:rPr>
          <w:rFonts w:ascii="GHEA Grapalat" w:hAnsi="GHEA Grapalat"/>
        </w:rPr>
        <w:t>запрос котировок</w:t>
      </w:r>
      <w:r w:rsidRPr="003D58E1">
        <w:rPr>
          <w:rFonts w:ascii="GHEA Grapalat" w:hAnsi="GHEA Grapalat"/>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Pr>
          <w:rFonts w:ascii="GHEA Grapalat" w:hAnsi="GHEA Grapalat"/>
          <w:b/>
        </w:rPr>
        <w:t>ЕГС-GH</w:t>
      </w:r>
      <w:r w:rsidRPr="00AA05DB">
        <w:rPr>
          <w:rFonts w:ascii="GHEA Grapalat" w:hAnsi="GHEA Grapalat"/>
          <w:b/>
        </w:rPr>
        <w:t>APDzB</w:t>
      </w:r>
      <w:r>
        <w:rPr>
          <w:rFonts w:ascii="GHEA Grapalat" w:hAnsi="GHEA Grapalat"/>
          <w:b/>
        </w:rPr>
        <w:t>-</w:t>
      </w:r>
      <w:r w:rsidR="009C70D7">
        <w:rPr>
          <w:rFonts w:ascii="GHEA Grapalat" w:hAnsi="GHEA Grapalat"/>
          <w:b/>
        </w:rPr>
        <w:t>26/3</w:t>
      </w:r>
      <w:r w:rsidRPr="00CA1276">
        <w:rPr>
          <w:rFonts w:ascii="GHEA Grapalat" w:hAnsi="GHEA Grapalat"/>
          <w:b/>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A6672B" w:rsidRPr="004F23CF" w:rsidRDefault="00A6672B" w:rsidP="00A6672B">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A6672B" w:rsidRPr="00AF791F" w:rsidRDefault="00A6672B" w:rsidP="00A6672B">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A6672B" w:rsidRPr="00AF791F" w:rsidRDefault="00A6672B" w:rsidP="00A6672B">
      <w:pPr>
        <w:pStyle w:val="ListParagraph"/>
        <w:widowControl w:val="0"/>
        <w:numPr>
          <w:ilvl w:val="0"/>
          <w:numId w:val="22"/>
        </w:numPr>
        <w:tabs>
          <w:tab w:val="left" w:pos="567"/>
        </w:tabs>
        <w:spacing w:after="160"/>
        <w:jc w:val="both"/>
        <w:rPr>
          <w:rFonts w:ascii="GHEA Grapalat" w:hAnsi="GHEA Grapalat" w:cs="Arial"/>
        </w:rPr>
      </w:pPr>
      <w:r w:rsidRPr="00AF791F">
        <w:rPr>
          <w:rFonts w:ascii="GHEA Grapalat" w:hAnsi="GHEA Grapalat"/>
        </w:rPr>
        <w:lastRenderedPageBreak/>
        <w:t xml:space="preserve">в рамках участия </w:t>
      </w:r>
      <w:r>
        <w:rPr>
          <w:rFonts w:ascii="GHEA Grapalat" w:hAnsi="GHEA Grapalat"/>
        </w:rPr>
        <w:t xml:space="preserve">в </w:t>
      </w:r>
      <w:r w:rsidRPr="005A1346">
        <w:rPr>
          <w:rFonts w:ascii="GHEA Grapalat" w:hAnsi="GHEA Grapalat"/>
        </w:rPr>
        <w:t xml:space="preserve">запросе котировок </w:t>
      </w:r>
      <w:r w:rsidRPr="00AF791F">
        <w:rPr>
          <w:rFonts w:ascii="GHEA Grapalat" w:hAnsi="GHEA Grapalat"/>
        </w:rPr>
        <w:t xml:space="preserve">под кодом </w:t>
      </w:r>
      <w:r>
        <w:rPr>
          <w:rFonts w:ascii="GHEA Grapalat" w:hAnsi="GHEA Grapalat"/>
          <w:b/>
        </w:rPr>
        <w:t>ЕГС-GH</w:t>
      </w:r>
      <w:r w:rsidRPr="00AA05DB">
        <w:rPr>
          <w:rFonts w:ascii="GHEA Grapalat" w:hAnsi="GHEA Grapalat"/>
          <w:b/>
        </w:rPr>
        <w:t>APDzB</w:t>
      </w:r>
      <w:r>
        <w:rPr>
          <w:rFonts w:ascii="GHEA Grapalat" w:hAnsi="GHEA Grapalat"/>
          <w:b/>
        </w:rPr>
        <w:t>-</w:t>
      </w:r>
      <w:r w:rsidR="00BE1A63">
        <w:rPr>
          <w:rFonts w:ascii="GHEA Grapalat" w:hAnsi="GHEA Grapalat"/>
          <w:b/>
        </w:rPr>
        <w:t>2</w:t>
      </w:r>
      <w:r w:rsidR="009C70D7" w:rsidRPr="00D967B8">
        <w:rPr>
          <w:rFonts w:ascii="GHEA Grapalat" w:hAnsi="GHEA Grapalat"/>
          <w:b/>
        </w:rPr>
        <w:t>6</w:t>
      </w:r>
      <w:r w:rsidR="009C70D7">
        <w:rPr>
          <w:rFonts w:ascii="GHEA Grapalat" w:hAnsi="GHEA Grapalat"/>
          <w:b/>
        </w:rPr>
        <w:t>/3</w:t>
      </w:r>
    </w:p>
    <w:p w:rsidR="00A6672B" w:rsidRDefault="00A6672B" w:rsidP="00A6672B">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A6672B" w:rsidRDefault="00A6672B" w:rsidP="00A6672B">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C6146A">
        <w:rPr>
          <w:rFonts w:ascii="GHEA Grapalat" w:hAnsi="GHEA Grapalat"/>
        </w:rPr>
        <w:t>запрос котировок</w:t>
      </w:r>
      <w:r>
        <w:rPr>
          <w:rFonts w:ascii="GHEA Grapalat" w:hAnsi="GHEA Grapalat"/>
        </w:rPr>
        <w:t xml:space="preserve"> случая     одновременного </w:t>
      </w:r>
    </w:p>
    <w:p w:rsidR="00A6672B" w:rsidRDefault="00A6672B" w:rsidP="00A6672B">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A6672B" w:rsidRDefault="00A6672B" w:rsidP="00A6672B">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A6672B" w:rsidRDefault="00A6672B" w:rsidP="00A6672B">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A6672B" w:rsidRDefault="00A6672B" w:rsidP="00A6672B">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A6672B" w:rsidRDefault="00A6672B" w:rsidP="00A6672B">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A6672B" w:rsidRDefault="00A6672B" w:rsidP="00A6672B">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A6672B" w:rsidRDefault="00A6672B" w:rsidP="00A6672B">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A6672B" w:rsidRDefault="00A6672B" w:rsidP="00A6672B">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A6672B" w:rsidRPr="009A73EA" w:rsidRDefault="00A6672B" w:rsidP="00A6672B">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FootnoteReference"/>
          <w:rFonts w:ascii="GHEA Grapalat" w:hAnsi="GHEA Grapalat"/>
          <w:sz w:val="28"/>
          <w:szCs w:val="28"/>
        </w:rPr>
        <w:footnoteReference w:customMarkFollows="1" w:id="9"/>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A6672B" w:rsidRDefault="00A6672B" w:rsidP="00A6672B">
      <w:pPr>
        <w:rPr>
          <w:rFonts w:ascii="GHEA Grapalat" w:hAnsi="GHEA Grapalat"/>
        </w:rPr>
      </w:pPr>
    </w:p>
    <w:p w:rsidR="00A6672B" w:rsidRDefault="00A6672B" w:rsidP="00A6672B">
      <w:pPr>
        <w:jc w:val="both"/>
        <w:rPr>
          <w:rFonts w:ascii="GHEA Grapalat" w:hAnsi="GHEA Grapalat"/>
        </w:rPr>
      </w:pPr>
      <w:r>
        <w:rPr>
          <w:rFonts w:ascii="GHEA Grapalat" w:hAnsi="GHEA Grapalat"/>
        </w:rPr>
        <w:t xml:space="preserve"> </w:t>
      </w:r>
    </w:p>
    <w:p w:rsidR="00A6672B" w:rsidRDefault="00A6672B" w:rsidP="00A6672B">
      <w:pPr>
        <w:jc w:val="both"/>
        <w:rPr>
          <w:rFonts w:ascii="GHEA Grapalat" w:hAnsi="GHEA Grapalat"/>
        </w:rPr>
      </w:pPr>
      <w:r>
        <w:rPr>
          <w:rFonts w:ascii="GHEA Grapalat" w:hAnsi="GHEA Grapalat"/>
        </w:rPr>
        <w:t xml:space="preserve">Прилагается  полное описание предлагаемого   ----------------------------     товара, </w:t>
      </w:r>
    </w:p>
    <w:p w:rsidR="00A6672B" w:rsidRDefault="00A6672B" w:rsidP="00A6672B">
      <w:pPr>
        <w:jc w:val="both"/>
        <w:rPr>
          <w:rFonts w:ascii="GHEA Grapalat" w:hAnsi="GHEA Grapalat"/>
        </w:rPr>
      </w:pPr>
      <w:r>
        <w:rPr>
          <w:rFonts w:ascii="GHEA Grapalat" w:hAnsi="GHEA Grapalat"/>
          <w:sz w:val="16"/>
        </w:rPr>
        <w:t xml:space="preserve">                                                                                                             наименование участника</w:t>
      </w:r>
    </w:p>
    <w:p w:rsidR="00A6672B" w:rsidRDefault="00A6672B" w:rsidP="00A6672B">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A6672B" w:rsidRDefault="00A6672B" w:rsidP="00A6672B">
      <w:pPr>
        <w:tabs>
          <w:tab w:val="left" w:pos="7371"/>
        </w:tabs>
        <w:spacing w:after="160"/>
        <w:ind w:left="3544" w:firstLine="3"/>
        <w:jc w:val="both"/>
        <w:rPr>
          <w:rFonts w:ascii="GHEA Grapalat" w:hAnsi="GHEA Grapalat"/>
          <w:sz w:val="16"/>
          <w:lang w:val="hy-AM"/>
        </w:rPr>
      </w:pPr>
    </w:p>
    <w:p w:rsidR="00A6672B" w:rsidRPr="000811C1" w:rsidRDefault="00A6672B" w:rsidP="00A6672B">
      <w:pPr>
        <w:tabs>
          <w:tab w:val="left" w:pos="7371"/>
        </w:tabs>
        <w:spacing w:after="160"/>
        <w:ind w:left="3544" w:firstLine="3"/>
        <w:jc w:val="both"/>
        <w:rPr>
          <w:rFonts w:ascii="GHEA Grapalat" w:hAnsi="GHEA Grapalat"/>
          <w:sz w:val="16"/>
          <w:lang w:val="hy-AM"/>
        </w:rPr>
      </w:pPr>
    </w:p>
    <w:p w:rsidR="00A6672B" w:rsidRPr="00D3436F" w:rsidRDefault="00A6672B" w:rsidP="00A6672B">
      <w:pPr>
        <w:tabs>
          <w:tab w:val="left" w:pos="7371"/>
        </w:tabs>
        <w:spacing w:after="160"/>
        <w:ind w:left="3544" w:firstLine="3"/>
        <w:jc w:val="both"/>
        <w:rPr>
          <w:rFonts w:ascii="GHEA Grapalat" w:hAnsi="GHEA Grapalat"/>
          <w:sz w:val="16"/>
        </w:rPr>
      </w:pPr>
    </w:p>
    <w:p w:rsidR="00A6672B" w:rsidRPr="00770B03" w:rsidRDefault="00A6672B" w:rsidP="00A6672B">
      <w:pPr>
        <w:tabs>
          <w:tab w:val="left" w:pos="7371"/>
        </w:tabs>
        <w:spacing w:after="160"/>
        <w:ind w:left="3544" w:firstLine="3"/>
        <w:jc w:val="both"/>
        <w:rPr>
          <w:rFonts w:ascii="GHEA Grapalat" w:hAnsi="GHEA Grapalat"/>
          <w:sz w:val="16"/>
        </w:rPr>
      </w:pPr>
    </w:p>
    <w:p w:rsidR="00A6672B" w:rsidRPr="000C1746" w:rsidRDefault="00A6672B" w:rsidP="00A6672B">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A6672B" w:rsidRPr="000C1746" w:rsidRDefault="00A6672B" w:rsidP="00A6672B">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A6672B" w:rsidRPr="000C1746" w:rsidRDefault="00A6672B" w:rsidP="00A6672B">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A6672B" w:rsidRPr="009044F1" w:rsidRDefault="00A6672B" w:rsidP="00A6672B">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A6672B" w:rsidRDefault="00A6672B" w:rsidP="00A6672B">
      <w:pPr>
        <w:rPr>
          <w:rFonts w:ascii="GHEA Grapalat" w:hAnsi="GHEA Grapalat"/>
          <w:b/>
        </w:rPr>
      </w:pPr>
      <w:r>
        <w:rPr>
          <w:rFonts w:ascii="GHEA Grapalat" w:hAnsi="GHEA Grapalat"/>
          <w:b/>
        </w:rPr>
        <w:br w:type="page"/>
      </w:r>
    </w:p>
    <w:p w:rsidR="00A6672B" w:rsidRDefault="00A6672B" w:rsidP="00A6672B">
      <w:pPr>
        <w:rPr>
          <w:rFonts w:ascii="GHEA Grapalat" w:hAnsi="GHEA Grapalat"/>
          <w:b/>
        </w:rPr>
      </w:pPr>
    </w:p>
    <w:p w:rsidR="00A6672B" w:rsidRPr="009044F1" w:rsidRDefault="00A6672B" w:rsidP="00A6672B">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9C70D7" w:rsidRPr="00D967B8" w:rsidRDefault="009C70D7" w:rsidP="009C70D7">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w:t>
      </w:r>
      <w:r w:rsidRPr="00D967B8">
        <w:rPr>
          <w:rFonts w:ascii="GHEA Grapalat" w:hAnsi="GHEA Grapalat"/>
          <w:b/>
          <w:sz w:val="24"/>
          <w:szCs w:val="24"/>
        </w:rPr>
        <w:t>6</w:t>
      </w:r>
      <w:r>
        <w:rPr>
          <w:rFonts w:ascii="GHEA Grapalat" w:hAnsi="GHEA Grapalat"/>
          <w:b/>
          <w:sz w:val="24"/>
          <w:szCs w:val="24"/>
        </w:rPr>
        <w:t>/3</w:t>
      </w:r>
    </w:p>
    <w:p w:rsidR="00A6672B" w:rsidRPr="009044F1" w:rsidRDefault="00A6672B" w:rsidP="00A6672B">
      <w:pPr>
        <w:widowControl w:val="0"/>
        <w:spacing w:after="160"/>
        <w:ind w:left="567" w:right="565"/>
        <w:jc w:val="center"/>
        <w:rPr>
          <w:rFonts w:ascii="GHEA Grapalat" w:hAnsi="GHEA Grapalat"/>
          <w:b/>
        </w:rPr>
      </w:pPr>
    </w:p>
    <w:p w:rsidR="00A6672B" w:rsidRPr="009044F1" w:rsidRDefault="00A6672B" w:rsidP="00A6672B">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A6672B" w:rsidRPr="009044F1" w:rsidRDefault="00A6672B" w:rsidP="00A6672B">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A6672B" w:rsidRPr="009044F1" w:rsidRDefault="00A6672B" w:rsidP="00A6672B">
      <w:pPr>
        <w:pStyle w:val="Heading3"/>
        <w:keepNext w:val="0"/>
        <w:widowControl w:val="0"/>
        <w:spacing w:after="160" w:line="240" w:lineRule="auto"/>
        <w:ind w:left="567" w:right="565"/>
        <w:rPr>
          <w:rFonts w:ascii="GHEA Grapalat" w:hAnsi="GHEA Grapalat" w:cs="Arial"/>
          <w:sz w:val="24"/>
          <w:szCs w:val="24"/>
        </w:rPr>
      </w:pPr>
    </w:p>
    <w:p w:rsidR="00A6672B" w:rsidRPr="00430541" w:rsidRDefault="00A6672B" w:rsidP="00A6672B">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A6672B" w:rsidRPr="00430541" w:rsidRDefault="00A6672B" w:rsidP="00A6672B">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A6672B" w:rsidRPr="009044F1" w:rsidRDefault="00A6672B" w:rsidP="00A6672B">
      <w:pPr>
        <w:widowControl w:val="0"/>
        <w:spacing w:after="160"/>
        <w:jc w:val="both"/>
        <w:rPr>
          <w:rFonts w:ascii="GHEA Grapalat" w:hAnsi="GHEA Grapalat"/>
        </w:rPr>
      </w:pPr>
      <w:r w:rsidRPr="009044F1">
        <w:rPr>
          <w:rFonts w:ascii="GHEA Grapalat" w:hAnsi="GHEA Grapalat"/>
        </w:rPr>
        <w:t xml:space="preserve">рамках </w:t>
      </w:r>
      <w:r w:rsidRPr="00C6146A">
        <w:rPr>
          <w:rFonts w:ascii="GHEA Grapalat" w:hAnsi="GHEA Grapalat"/>
        </w:rPr>
        <w:t>запрос</w:t>
      </w:r>
      <w:r>
        <w:rPr>
          <w:rFonts w:ascii="GHEA Grapalat" w:hAnsi="GHEA Grapalat"/>
          <w:lang w:val="en-US"/>
        </w:rPr>
        <w:t>a</w:t>
      </w:r>
      <w:r w:rsidRPr="00C6146A">
        <w:rPr>
          <w:rFonts w:ascii="GHEA Grapalat" w:hAnsi="GHEA Grapalat"/>
        </w:rPr>
        <w:t xml:space="preserve"> котировок</w:t>
      </w:r>
      <w:r>
        <w:rPr>
          <w:rFonts w:ascii="GHEA Grapalat" w:hAnsi="GHEA Grapalat"/>
        </w:rPr>
        <w:t xml:space="preserve"> </w:t>
      </w:r>
      <w:r w:rsidRPr="009044F1">
        <w:rPr>
          <w:rFonts w:ascii="GHEA Grapalat" w:hAnsi="GHEA Grapalat"/>
        </w:rPr>
        <w:t xml:space="preserve">под кодом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BE1A63">
        <w:rPr>
          <w:rFonts w:ascii="GHEA Grapalat" w:hAnsi="GHEA Grapalat"/>
          <w:b/>
        </w:rPr>
        <w:t>2</w:t>
      </w:r>
      <w:r w:rsidR="009C70D7" w:rsidRPr="00D967B8">
        <w:rPr>
          <w:rFonts w:ascii="GHEA Grapalat" w:hAnsi="GHEA Grapalat"/>
          <w:b/>
        </w:rPr>
        <w:t>6</w:t>
      </w:r>
      <w:r w:rsidR="009C70D7">
        <w:rPr>
          <w:rFonts w:ascii="GHEA Grapalat" w:hAnsi="GHEA Grapalat"/>
          <w:b/>
        </w:rPr>
        <w:t>/3</w:t>
      </w:r>
      <w:r w:rsidRPr="00710204">
        <w:rPr>
          <w:rFonts w:ascii="GHEA Grapalat" w:hAnsi="GHEA Grapalat"/>
          <w:b/>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полное описание предлагаемого им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A6672B" w:rsidRPr="00206AF8" w:rsidTr="00A53506">
        <w:tc>
          <w:tcPr>
            <w:tcW w:w="1042" w:type="dxa"/>
            <w:vMerge w:val="restart"/>
            <w:vAlign w:val="center"/>
          </w:tcPr>
          <w:p w:rsidR="00A6672B" w:rsidRDefault="00A6672B" w:rsidP="00A53506">
            <w:pPr>
              <w:widowControl w:val="0"/>
              <w:jc w:val="center"/>
              <w:rPr>
                <w:rFonts w:ascii="GHEA Grapalat" w:hAnsi="GHEA Grapalat"/>
                <w:b/>
                <w:sz w:val="20"/>
                <w:szCs w:val="20"/>
              </w:rPr>
            </w:pPr>
          </w:p>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A6672B" w:rsidRPr="00206AF8" w:rsidTr="00A53506">
        <w:trPr>
          <w:trHeight w:val="696"/>
        </w:trPr>
        <w:tc>
          <w:tcPr>
            <w:tcW w:w="1042" w:type="dxa"/>
            <w:vMerge/>
            <w:vAlign w:val="center"/>
          </w:tcPr>
          <w:p w:rsidR="00A6672B" w:rsidRPr="00206AF8" w:rsidRDefault="00A6672B" w:rsidP="00A53506">
            <w:pPr>
              <w:widowControl w:val="0"/>
              <w:jc w:val="center"/>
              <w:rPr>
                <w:rFonts w:ascii="GHEA Grapalat" w:hAnsi="GHEA Grapalat"/>
                <w:b/>
                <w:bCs/>
                <w:sz w:val="20"/>
                <w:szCs w:val="20"/>
              </w:rPr>
            </w:pPr>
          </w:p>
        </w:tc>
        <w:tc>
          <w:tcPr>
            <w:tcW w:w="1605" w:type="dxa"/>
            <w:vAlign w:val="center"/>
          </w:tcPr>
          <w:p w:rsidR="00A6672B" w:rsidRDefault="00A6672B" w:rsidP="00A53506">
            <w:pPr>
              <w:widowControl w:val="0"/>
              <w:jc w:val="center"/>
              <w:rPr>
                <w:rFonts w:ascii="GHEA Grapalat" w:hAnsi="GHEA Grapalat"/>
                <w:b/>
                <w:sz w:val="20"/>
                <w:szCs w:val="20"/>
              </w:rPr>
            </w:pPr>
            <w:r>
              <w:rPr>
                <w:rFonts w:ascii="GHEA Grapalat" w:hAnsi="GHEA Grapalat"/>
                <w:b/>
                <w:sz w:val="20"/>
                <w:szCs w:val="20"/>
              </w:rPr>
              <w:t>фирменное</w:t>
            </w:r>
          </w:p>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A6672B" w:rsidRPr="00BF7253" w:rsidRDefault="00A6672B" w:rsidP="00A53506">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A6672B" w:rsidRPr="00206AF8" w:rsidRDefault="00A6672B" w:rsidP="00A53506">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A6672B" w:rsidRPr="00206AF8" w:rsidTr="00A53506">
        <w:tc>
          <w:tcPr>
            <w:tcW w:w="1042"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05"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463"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99"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27"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50" w:type="dxa"/>
          </w:tcPr>
          <w:p w:rsidR="00A6672B" w:rsidRPr="00206AF8" w:rsidRDefault="00A6672B" w:rsidP="00A53506">
            <w:pPr>
              <w:pStyle w:val="Heading3"/>
              <w:keepNext w:val="0"/>
              <w:widowControl w:val="0"/>
              <w:spacing w:line="240" w:lineRule="auto"/>
              <w:jc w:val="left"/>
              <w:rPr>
                <w:rFonts w:ascii="GHEA Grapalat" w:hAnsi="GHEA Grapalat"/>
                <w:b/>
              </w:rPr>
            </w:pPr>
          </w:p>
        </w:tc>
      </w:tr>
      <w:tr w:rsidR="00A6672B" w:rsidRPr="00206AF8" w:rsidTr="00A53506">
        <w:tc>
          <w:tcPr>
            <w:tcW w:w="1042"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05"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463"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99"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27"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50" w:type="dxa"/>
          </w:tcPr>
          <w:p w:rsidR="00A6672B" w:rsidRPr="00206AF8" w:rsidRDefault="00A6672B" w:rsidP="00A53506">
            <w:pPr>
              <w:pStyle w:val="Heading3"/>
              <w:keepNext w:val="0"/>
              <w:widowControl w:val="0"/>
              <w:spacing w:line="240" w:lineRule="auto"/>
              <w:jc w:val="left"/>
              <w:rPr>
                <w:rFonts w:ascii="GHEA Grapalat" w:hAnsi="GHEA Grapalat"/>
                <w:b/>
              </w:rPr>
            </w:pPr>
          </w:p>
        </w:tc>
      </w:tr>
      <w:tr w:rsidR="00A6672B" w:rsidRPr="00206AF8" w:rsidTr="00A53506">
        <w:tc>
          <w:tcPr>
            <w:tcW w:w="1042"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05"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463"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699"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27" w:type="dxa"/>
          </w:tcPr>
          <w:p w:rsidR="00A6672B" w:rsidRPr="00206AF8" w:rsidRDefault="00A6672B" w:rsidP="00A53506">
            <w:pPr>
              <w:pStyle w:val="Heading3"/>
              <w:keepNext w:val="0"/>
              <w:widowControl w:val="0"/>
              <w:spacing w:line="240" w:lineRule="auto"/>
              <w:jc w:val="left"/>
              <w:rPr>
                <w:rFonts w:ascii="GHEA Grapalat" w:hAnsi="GHEA Grapalat"/>
                <w:b/>
              </w:rPr>
            </w:pPr>
          </w:p>
        </w:tc>
        <w:tc>
          <w:tcPr>
            <w:tcW w:w="1750" w:type="dxa"/>
          </w:tcPr>
          <w:p w:rsidR="00A6672B" w:rsidRPr="00206AF8" w:rsidRDefault="00A6672B" w:rsidP="00A53506">
            <w:pPr>
              <w:pStyle w:val="Heading3"/>
              <w:keepNext w:val="0"/>
              <w:widowControl w:val="0"/>
              <w:spacing w:line="240" w:lineRule="auto"/>
              <w:jc w:val="left"/>
              <w:rPr>
                <w:rFonts w:ascii="GHEA Grapalat" w:hAnsi="GHEA Grapalat"/>
                <w:b/>
              </w:rPr>
            </w:pPr>
          </w:p>
        </w:tc>
      </w:tr>
    </w:tbl>
    <w:p w:rsidR="00A6672B" w:rsidRDefault="00A6672B" w:rsidP="00A6672B">
      <w:pPr>
        <w:widowControl w:val="0"/>
        <w:tabs>
          <w:tab w:val="left" w:pos="6804"/>
        </w:tabs>
        <w:jc w:val="center"/>
        <w:rPr>
          <w:rFonts w:ascii="GHEA Grapalat" w:hAnsi="GHEA Grapalat"/>
          <w:lang w:val="en-US"/>
        </w:rPr>
      </w:pPr>
    </w:p>
    <w:p w:rsidR="00A6672B" w:rsidRPr="00DD2B43" w:rsidRDefault="00A6672B" w:rsidP="00A6672B">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A6672B" w:rsidRPr="00567D3B" w:rsidRDefault="00A6672B" w:rsidP="00A6672B">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A6672B" w:rsidRPr="008875C7" w:rsidRDefault="00A6672B" w:rsidP="00A6672B">
      <w:pPr>
        <w:widowControl w:val="0"/>
        <w:spacing w:after="160"/>
        <w:jc w:val="right"/>
        <w:rPr>
          <w:rFonts w:ascii="GHEA Grapalat" w:hAnsi="GHEA Grapalat"/>
        </w:rPr>
      </w:pPr>
    </w:p>
    <w:p w:rsidR="00A6672B" w:rsidRPr="00D5443D" w:rsidRDefault="00A6672B" w:rsidP="00A6672B">
      <w:pPr>
        <w:widowControl w:val="0"/>
        <w:spacing w:after="160"/>
        <w:jc w:val="right"/>
        <w:rPr>
          <w:rFonts w:ascii="GHEA Grapalat" w:hAnsi="GHEA Grapalat"/>
        </w:rPr>
      </w:pPr>
      <w:r w:rsidRPr="009044F1">
        <w:rPr>
          <w:rFonts w:ascii="GHEA Grapalat" w:hAnsi="GHEA Grapalat"/>
        </w:rPr>
        <w:t>М. П.</w:t>
      </w:r>
    </w:p>
    <w:p w:rsidR="00A6672B" w:rsidRDefault="00A6672B" w:rsidP="00A6672B">
      <w:pPr>
        <w:rPr>
          <w:rFonts w:ascii="GHEA Grapalat" w:hAnsi="GHEA Grapalat"/>
        </w:rPr>
      </w:pPr>
      <w:r>
        <w:rPr>
          <w:rFonts w:ascii="GHEA Grapalat" w:hAnsi="GHEA Grapalat"/>
        </w:rPr>
        <w:br w:type="page"/>
      </w:r>
    </w:p>
    <w:p w:rsidR="00A6672B" w:rsidRDefault="00A6672B" w:rsidP="00A6672B">
      <w:pPr>
        <w:jc w:val="right"/>
        <w:rPr>
          <w:rFonts w:ascii="GHEA Grapalat" w:hAnsi="GHEA Grapalat"/>
          <w:b/>
        </w:rPr>
      </w:pPr>
      <w:r>
        <w:rPr>
          <w:rFonts w:ascii="GHEA Grapalat" w:hAnsi="GHEA Grapalat"/>
          <w:b/>
        </w:rPr>
        <w:lastRenderedPageBreak/>
        <w:t xml:space="preserve">Приложение 1.2** </w:t>
      </w:r>
    </w:p>
    <w:p w:rsidR="009C70D7" w:rsidRPr="00D967B8" w:rsidRDefault="009C70D7" w:rsidP="009C70D7">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w:t>
      </w:r>
      <w:r w:rsidRPr="00D967B8">
        <w:rPr>
          <w:rFonts w:ascii="GHEA Grapalat" w:hAnsi="GHEA Grapalat"/>
          <w:b/>
          <w:sz w:val="24"/>
          <w:szCs w:val="24"/>
        </w:rPr>
        <w:t>6</w:t>
      </w:r>
      <w:r>
        <w:rPr>
          <w:rFonts w:ascii="GHEA Grapalat" w:hAnsi="GHEA Grapalat"/>
          <w:b/>
          <w:sz w:val="24"/>
          <w:szCs w:val="24"/>
        </w:rPr>
        <w:t>/3</w:t>
      </w:r>
    </w:p>
    <w:p w:rsidR="00A6672B" w:rsidRDefault="00A6672B" w:rsidP="00A6672B">
      <w:pPr>
        <w:rPr>
          <w:rFonts w:ascii="GHEA Grapalat" w:hAnsi="GHEA Grapalat"/>
          <w:b/>
        </w:rPr>
      </w:pPr>
    </w:p>
    <w:p w:rsidR="00A6672B" w:rsidRDefault="00A6672B" w:rsidP="00A6672B">
      <w:pPr>
        <w:ind w:left="360" w:hanging="360"/>
        <w:jc w:val="center"/>
        <w:rPr>
          <w:rFonts w:ascii="GHEA Grapalat" w:hAnsi="GHEA Grapalat"/>
          <w:b/>
        </w:rPr>
      </w:pPr>
      <w:r>
        <w:rPr>
          <w:rFonts w:ascii="GHEA Grapalat" w:hAnsi="GHEA Grapalat"/>
          <w:b/>
        </w:rPr>
        <w:t>ФОРМА</w:t>
      </w:r>
    </w:p>
    <w:p w:rsidR="00A6672B" w:rsidRPr="00C76978" w:rsidRDefault="00A6672B" w:rsidP="00A6672B">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6672B" w:rsidRPr="00ED3A13" w:rsidRDefault="00A6672B" w:rsidP="00A6672B">
      <w:pPr>
        <w:ind w:left="360" w:hanging="360"/>
        <w:jc w:val="center"/>
        <w:rPr>
          <w:rFonts w:ascii="GHEA Grapalat" w:eastAsia="GHEA Grapalat" w:hAnsi="GHEA Grapalat" w:cs="GHEA Grapalat"/>
          <w:b/>
        </w:rPr>
      </w:pPr>
    </w:p>
    <w:p w:rsidR="00A6672B" w:rsidRPr="00FD1EE4" w:rsidRDefault="00A6672B" w:rsidP="00A6672B">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6672B" w:rsidRPr="00FD1EE4" w:rsidRDefault="00A6672B" w:rsidP="00A53506">
            <w:pPr>
              <w:spacing w:before="240" w:after="240"/>
              <w:ind w:left="993" w:hanging="851"/>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6672B" w:rsidRPr="00FD1EE4" w:rsidRDefault="00A6672B" w:rsidP="00A53506">
            <w:pPr>
              <w:spacing w:before="240" w:after="240"/>
              <w:ind w:left="993" w:hanging="851"/>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487"/>
        </w:trPr>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rPr>
          <w:rFonts w:ascii="GHEA Grapalat" w:eastAsia="GHEA Grapalat" w:hAnsi="GHEA Grapalat" w:cs="GHEA Grapalat"/>
        </w:rPr>
      </w:pPr>
    </w:p>
    <w:p w:rsidR="00A6672B" w:rsidRPr="00FD1EE4" w:rsidRDefault="00A6672B" w:rsidP="00A6672B">
      <w:pPr>
        <w:rPr>
          <w:rFonts w:ascii="GHEA Grapalat" w:eastAsia="GHEA Grapalat" w:hAnsi="GHEA Grapalat" w:cs="GHEA Grapalat"/>
        </w:rPr>
      </w:pPr>
    </w:p>
    <w:p w:rsidR="00A6672B" w:rsidRPr="009A52BE" w:rsidRDefault="00A6672B" w:rsidP="00A6672B">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6672B" w:rsidRPr="004E2F96"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361"/>
        </w:trPr>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574FF7"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6672B" w:rsidRPr="00FD1EE4" w:rsidRDefault="00327E0A" w:rsidP="00A53506">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6672B">
                  <w:rPr>
                    <w:rFonts w:ascii="MS Gothic" w:eastAsia="MS Gothic" w:hAnsi="MS Gothic" w:cs="GHEA Grapalat" w:hint="eastAsia"/>
                  </w:rPr>
                  <w:t>☐</w:t>
                </w:r>
              </w:sdtContent>
            </w:sdt>
            <w:r w:rsidR="00A6672B" w:rsidRPr="00FD1EE4">
              <w:rPr>
                <w:rFonts w:ascii="GHEA Grapalat" w:eastAsia="GHEA Grapalat" w:hAnsi="GHEA Grapalat" w:cs="GHEA Grapalat"/>
              </w:rPr>
              <w:tab/>
            </w:r>
            <w:r w:rsidR="00A6672B" w:rsidRPr="0051137D">
              <w:rPr>
                <w:rFonts w:ascii="GHEA Grapalat" w:eastAsia="GHEA Grapalat" w:hAnsi="GHEA Grapalat" w:cs="GHEA Grapalat"/>
              </w:rPr>
              <w:t>Прямое участие</w:t>
            </w:r>
          </w:p>
          <w:p w:rsidR="00A6672B" w:rsidRPr="00FD1EE4" w:rsidRDefault="00327E0A" w:rsidP="00A53506">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6672B">
                  <w:rPr>
                    <w:rFonts w:ascii="MS Gothic" w:eastAsia="MS Gothic" w:hAnsi="MS Gothic" w:cs="GHEA Grapalat" w:hint="eastAsia"/>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w:t>
            </w:r>
            <w:r w:rsidR="00A6672B" w:rsidRPr="00D812D8">
              <w:rPr>
                <w:rFonts w:ascii="GHEA Grapalat" w:eastAsia="GHEA Grapalat" w:hAnsi="GHEA Grapalat" w:cs="GHEA Grapalat"/>
              </w:rPr>
              <w:t>освенное участие</w:t>
            </w:r>
          </w:p>
        </w:tc>
      </w:tr>
    </w:tbl>
    <w:p w:rsidR="00A6672B" w:rsidRPr="00FD1EE4" w:rsidRDefault="00A6672B" w:rsidP="00A6672B">
      <w:pPr>
        <w:pBdr>
          <w:top w:val="nil"/>
          <w:left w:val="nil"/>
          <w:bottom w:val="nil"/>
          <w:right w:val="nil"/>
          <w:between w:val="nil"/>
        </w:pBdr>
        <w:spacing w:before="240"/>
        <w:rPr>
          <w:rFonts w:ascii="GHEA Grapalat" w:eastAsia="GHEA Grapalat" w:hAnsi="GHEA Grapalat" w:cs="GHEA Grapalat"/>
        </w:rPr>
      </w:pPr>
    </w:p>
    <w:p w:rsidR="00A6672B" w:rsidRPr="00CB7DFD" w:rsidRDefault="00A6672B" w:rsidP="00A6672B">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6672B" w:rsidRPr="00FD1EE4" w:rsidRDefault="00327E0A" w:rsidP="00A53506">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51137D">
              <w:rPr>
                <w:rFonts w:ascii="GHEA Grapalat" w:eastAsia="GHEA Grapalat" w:hAnsi="GHEA Grapalat" w:cs="GHEA Grapalat"/>
              </w:rPr>
              <w:t>Прямое участие</w:t>
            </w:r>
          </w:p>
          <w:p w:rsidR="00A6672B" w:rsidRPr="00FD1EE4" w:rsidRDefault="00327E0A" w:rsidP="00A53506">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w:t>
            </w:r>
            <w:r w:rsidR="00A6672B" w:rsidRPr="00D812D8">
              <w:rPr>
                <w:rFonts w:ascii="GHEA Grapalat" w:eastAsia="GHEA Grapalat" w:hAnsi="GHEA Grapalat" w:cs="GHEA Grapalat"/>
              </w:rPr>
              <w:t>освенное участие</w:t>
            </w: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B047A2"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6672B" w:rsidRPr="00FD1EE4" w:rsidRDefault="00327E0A" w:rsidP="00A53506">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51137D">
              <w:rPr>
                <w:rFonts w:ascii="GHEA Grapalat" w:eastAsia="GHEA Grapalat" w:hAnsi="GHEA Grapalat" w:cs="GHEA Grapalat"/>
              </w:rPr>
              <w:t>Прямое участие</w:t>
            </w:r>
          </w:p>
          <w:p w:rsidR="00A6672B" w:rsidRPr="00FD1EE4" w:rsidRDefault="00327E0A" w:rsidP="00A53506">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w:t>
            </w:r>
            <w:r w:rsidR="00A6672B" w:rsidRPr="00D812D8">
              <w:rPr>
                <w:rFonts w:ascii="GHEA Grapalat" w:eastAsia="GHEA Grapalat" w:hAnsi="GHEA Grapalat" w:cs="GHEA Grapalat"/>
              </w:rPr>
              <w:t>освенное участие</w:t>
            </w:r>
          </w:p>
        </w:tc>
      </w:tr>
    </w:tbl>
    <w:p w:rsidR="00A6672B" w:rsidRPr="00FD1EE4" w:rsidRDefault="00A6672B" w:rsidP="00A6672B">
      <w:pPr>
        <w:rPr>
          <w:rFonts w:ascii="GHEA Grapalat" w:eastAsia="GHEA Grapalat" w:hAnsi="GHEA Grapalat" w:cs="GHEA Grapalat"/>
          <w:b/>
        </w:rPr>
      </w:pPr>
    </w:p>
    <w:p w:rsidR="00A6672B" w:rsidRPr="00FD1EE4" w:rsidRDefault="00A6672B" w:rsidP="00A6672B">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6"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7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943"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8C665F"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6672B" w:rsidRPr="00FD1EE4" w:rsidTr="00A53506">
        <w:trPr>
          <w:trHeight w:val="924"/>
        </w:trPr>
        <w:tc>
          <w:tcPr>
            <w:tcW w:w="9016" w:type="dxa"/>
            <w:gridSpan w:val="2"/>
            <w:vAlign w:val="center"/>
          </w:tcPr>
          <w:p w:rsidR="00A6672B" w:rsidRPr="00FD1EE4" w:rsidRDefault="00327E0A" w:rsidP="00A53506">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B34CB6">
              <w:rPr>
                <w:rFonts w:ascii="GHEA Grapalat" w:eastAsia="GHEA Grapalat" w:hAnsi="GHEA Grapalat" w:cs="GHEA Grapalat"/>
                <w:lang w:val="hy-AM"/>
              </w:rPr>
              <w:t>а</w:t>
            </w:r>
            <w:r w:rsidR="00A6672B">
              <w:rPr>
                <w:rFonts w:ascii="GHEA Grapalat" w:eastAsia="GHEA Grapalat" w:hAnsi="GHEA Grapalat" w:cs="GHEA Grapalat"/>
              </w:rPr>
              <w:t>.</w:t>
            </w:r>
            <w:r w:rsidR="00A6672B" w:rsidRPr="00FD1EE4">
              <w:rPr>
                <w:rFonts w:ascii="GHEA Grapalat" w:eastAsia="GHEA Grapalat" w:hAnsi="GHEA Grapalat" w:cs="GHEA Grapalat"/>
              </w:rPr>
              <w:t xml:space="preserve"> </w:t>
            </w:r>
            <w:r w:rsidR="00A6672B" w:rsidRPr="00C76DD8">
              <w:rPr>
                <w:rFonts w:ascii="GHEA Grapalat" w:eastAsia="GHEA Grapalat" w:hAnsi="GHEA Grapalat" w:cs="GHEA Grapalat"/>
              </w:rPr>
              <w:t xml:space="preserve">прямо или косвенно владеет 20 и более процентами </w:t>
            </w:r>
            <w:r w:rsidR="00A6672B" w:rsidRPr="004B3E79">
              <w:rPr>
                <w:rFonts w:ascii="GHEA Grapalat" w:eastAsia="GHEA Grapalat" w:hAnsi="GHEA Grapalat" w:cs="GHEA Grapalat"/>
              </w:rPr>
              <w:t>дающих право голоса долей</w:t>
            </w:r>
            <w:r w:rsidR="00A6672B"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6672B" w:rsidRPr="00FD1EE4" w:rsidTr="00A53506">
        <w:trPr>
          <w:trHeight w:val="684"/>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282"/>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6672B" w:rsidRPr="006B364D" w:rsidRDefault="00327E0A"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Прямое участие</w:t>
            </w:r>
          </w:p>
          <w:p w:rsidR="00A6672B" w:rsidRPr="00F10CBA" w:rsidRDefault="00327E0A"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Косвенное участие</w:t>
            </w:r>
          </w:p>
        </w:tc>
      </w:tr>
      <w:tr w:rsidR="00A6672B" w:rsidRPr="00FD1EE4" w:rsidTr="00A53506">
        <w:tc>
          <w:tcPr>
            <w:tcW w:w="9016" w:type="dxa"/>
            <w:gridSpan w:val="2"/>
            <w:vAlign w:val="center"/>
          </w:tcPr>
          <w:p w:rsidR="00A6672B" w:rsidRPr="00FD1EE4" w:rsidRDefault="00327E0A" w:rsidP="00A53506">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6F16E4">
              <w:rPr>
                <w:rFonts w:ascii="GHEA Grapalat" w:eastAsia="GHEA Grapalat" w:hAnsi="GHEA Grapalat" w:cs="GHEA Grapalat"/>
                <w:lang w:val="hy-AM"/>
              </w:rPr>
              <w:t>б</w:t>
            </w:r>
            <w:r w:rsidR="00A6672B" w:rsidRPr="006F16E4">
              <w:rPr>
                <w:rFonts w:eastAsia="Cambria Math"/>
              </w:rPr>
              <w:t>․</w:t>
            </w:r>
            <w:r w:rsidR="00A6672B"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6672B" w:rsidRPr="00FD1EE4" w:rsidTr="00A53506">
        <w:tc>
          <w:tcPr>
            <w:tcW w:w="9016" w:type="dxa"/>
            <w:gridSpan w:val="2"/>
            <w:vAlign w:val="center"/>
          </w:tcPr>
          <w:p w:rsidR="00A6672B" w:rsidRPr="00FD1EE4" w:rsidRDefault="00327E0A" w:rsidP="00A53506">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801B2D">
              <w:rPr>
                <w:rFonts w:ascii="GHEA Grapalat" w:eastAsia="GHEA Grapalat" w:hAnsi="GHEA Grapalat" w:cs="GHEA Grapalat"/>
                <w:lang w:val="hy-AM"/>
              </w:rPr>
              <w:t>в</w:t>
            </w:r>
            <w:r w:rsidR="00A6672B">
              <w:rPr>
                <w:rFonts w:ascii="GHEA Grapalat" w:eastAsia="GHEA Grapalat" w:hAnsi="GHEA Grapalat" w:cs="GHEA Grapalat"/>
              </w:rPr>
              <w:t>.</w:t>
            </w:r>
            <w:r w:rsidR="00A6672B"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6672B" w:rsidRPr="00BA30D4">
              <w:rPr>
                <w:rFonts w:ascii="GHEA Grapalat" w:eastAsia="GHEA Grapalat" w:hAnsi="GHEA Grapalat" w:cs="GHEA Grapalat"/>
                <w:lang w:val="hy-AM"/>
              </w:rPr>
              <w:t>б</w:t>
            </w:r>
            <w:r w:rsidR="00A6672B" w:rsidRPr="00BA30D4">
              <w:rPr>
                <w:rFonts w:ascii="GHEA Grapalat" w:eastAsia="GHEA Grapalat" w:hAnsi="GHEA Grapalat" w:cs="GHEA Grapalat"/>
              </w:rPr>
              <w:t>"</w:t>
            </w:r>
          </w:p>
        </w:tc>
      </w:tr>
    </w:tbl>
    <w:p w:rsidR="00A6672B" w:rsidRPr="00A5193B"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6672B" w:rsidRPr="00FD1EE4" w:rsidTr="00A53506">
        <w:trPr>
          <w:trHeight w:val="924"/>
        </w:trPr>
        <w:tc>
          <w:tcPr>
            <w:tcW w:w="9016" w:type="dxa"/>
            <w:gridSpan w:val="2"/>
            <w:vAlign w:val="center"/>
          </w:tcPr>
          <w:p w:rsidR="00A6672B" w:rsidRPr="00FD1EE4" w:rsidRDefault="00327E0A" w:rsidP="00A53506">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9C7B43">
              <w:rPr>
                <w:rFonts w:ascii="GHEA Grapalat" w:eastAsia="GHEA Grapalat" w:hAnsi="GHEA Grapalat" w:cs="GHEA Grapalat"/>
                <w:lang w:val="hy-AM"/>
              </w:rPr>
              <w:t>а</w:t>
            </w:r>
            <w:r w:rsidR="00A6672B" w:rsidRPr="00FD1EE4">
              <w:rPr>
                <w:rFonts w:eastAsia="Cambria Math"/>
              </w:rPr>
              <w:t>․</w:t>
            </w:r>
            <w:r w:rsidR="00A6672B" w:rsidRPr="00FD1EE4">
              <w:rPr>
                <w:rFonts w:ascii="GHEA Grapalat" w:eastAsia="Cambria Math" w:hAnsi="GHEA Grapalat" w:cs="Cambria Math"/>
              </w:rPr>
              <w:t xml:space="preserve"> </w:t>
            </w:r>
            <w:r w:rsidR="00A6672B" w:rsidRPr="00BC0F3A">
              <w:rPr>
                <w:rFonts w:ascii="GHEA Grapalat" w:eastAsia="GHEA Grapalat" w:hAnsi="GHEA Grapalat" w:cs="GHEA Grapalat"/>
              </w:rPr>
              <w:t xml:space="preserve">прямо или косвенно владеет 10 и более процентами </w:t>
            </w:r>
            <w:r w:rsidR="00A6672B" w:rsidRPr="004B3E79">
              <w:rPr>
                <w:rFonts w:ascii="GHEA Grapalat" w:eastAsia="GHEA Grapalat" w:hAnsi="GHEA Grapalat" w:cs="GHEA Grapalat"/>
              </w:rPr>
              <w:t>дающих право голоса долей</w:t>
            </w:r>
            <w:r w:rsidR="00A6672B" w:rsidRPr="00C76DD8">
              <w:rPr>
                <w:rFonts w:ascii="GHEA Grapalat" w:eastAsia="GHEA Grapalat" w:hAnsi="GHEA Grapalat" w:cs="GHEA Grapalat"/>
              </w:rPr>
              <w:t xml:space="preserve"> (акций, паев) </w:t>
            </w:r>
            <w:r w:rsidR="00A6672B"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6672B" w:rsidRPr="00FD1EE4" w:rsidTr="00A53506">
        <w:trPr>
          <w:trHeight w:val="684"/>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1282"/>
        </w:trPr>
        <w:tc>
          <w:tcPr>
            <w:tcW w:w="4508"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A6672B" w:rsidRPr="00C843BA" w:rsidRDefault="00327E0A"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Прямое участие</w:t>
            </w:r>
          </w:p>
          <w:p w:rsidR="00A6672B" w:rsidRPr="00C843BA" w:rsidRDefault="00327E0A"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Косвенное участие</w:t>
            </w:r>
          </w:p>
        </w:tc>
      </w:tr>
      <w:tr w:rsidR="00A6672B" w:rsidRPr="00FD1EE4" w:rsidTr="00A53506">
        <w:tc>
          <w:tcPr>
            <w:tcW w:w="9016" w:type="dxa"/>
            <w:gridSpan w:val="2"/>
            <w:vAlign w:val="center"/>
          </w:tcPr>
          <w:p w:rsidR="00A6672B" w:rsidRPr="00FD1EE4" w:rsidRDefault="00327E0A" w:rsidP="00A53506">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D654B4">
              <w:rPr>
                <w:rFonts w:ascii="GHEA Grapalat" w:eastAsia="GHEA Grapalat" w:hAnsi="GHEA Grapalat" w:cs="GHEA Grapalat"/>
                <w:lang w:val="hy-AM"/>
              </w:rPr>
              <w:t>б</w:t>
            </w:r>
            <w:r w:rsidR="00A6672B" w:rsidRPr="00D654B4">
              <w:rPr>
                <w:rFonts w:eastAsia="Cambria Math"/>
              </w:rPr>
              <w:t>․</w:t>
            </w:r>
            <w:r w:rsidR="00A6672B" w:rsidRPr="00D654B4">
              <w:rPr>
                <w:rFonts w:ascii="GHEA Grapalat" w:eastAsia="Cambria Math" w:hAnsi="GHEA Grapalat" w:cs="Cambria Math"/>
              </w:rPr>
              <w:t xml:space="preserve"> </w:t>
            </w:r>
            <w:r w:rsidR="00A6672B" w:rsidRPr="00D654B4">
              <w:rPr>
                <w:rFonts w:ascii="GHEA Grapalat" w:eastAsia="GHEA Grapalat" w:hAnsi="GHEA Grapalat" w:cs="GHEA Grapalat"/>
              </w:rPr>
              <w:t xml:space="preserve">имеет право назначать или </w:t>
            </w:r>
            <w:r w:rsidR="00A6672B" w:rsidRPr="00D654B4">
              <w:rPr>
                <w:rFonts w:ascii="GHEA Grapalat" w:eastAsia="GHEA Grapalat" w:hAnsi="GHEA Grapalat" w:cs="GHEA Grapalat"/>
                <w:lang w:eastAsia="hy-AM"/>
              </w:rPr>
              <w:t>освобождать</w:t>
            </w:r>
            <w:r w:rsidR="00A6672B" w:rsidRPr="00D654B4">
              <w:rPr>
                <w:rFonts w:ascii="GHEA Grapalat" w:eastAsia="GHEA Grapalat" w:hAnsi="GHEA Grapalat" w:cs="GHEA Grapalat"/>
              </w:rPr>
              <w:t xml:space="preserve"> большинство членов органов управления юридического лица</w:t>
            </w:r>
          </w:p>
        </w:tc>
      </w:tr>
      <w:tr w:rsidR="00A6672B" w:rsidRPr="00FD1EE4" w:rsidTr="00A53506">
        <w:tc>
          <w:tcPr>
            <w:tcW w:w="9016" w:type="dxa"/>
            <w:gridSpan w:val="2"/>
            <w:vAlign w:val="center"/>
          </w:tcPr>
          <w:p w:rsidR="00A6672B" w:rsidRPr="00FD1EE4" w:rsidRDefault="00327E0A" w:rsidP="00A53506">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1104ED">
              <w:rPr>
                <w:rFonts w:ascii="GHEA Grapalat" w:eastAsia="GHEA Grapalat" w:hAnsi="GHEA Grapalat" w:cs="GHEA Grapalat"/>
                <w:lang w:val="hy-AM"/>
              </w:rPr>
              <w:t>в</w:t>
            </w:r>
            <w:r w:rsidR="00A6672B" w:rsidRPr="00FD1EE4">
              <w:rPr>
                <w:rFonts w:eastAsia="Cambria Math"/>
              </w:rPr>
              <w:t>․</w:t>
            </w:r>
            <w:r w:rsidR="00A6672B" w:rsidRPr="00FD1EE4">
              <w:rPr>
                <w:rFonts w:ascii="GHEA Grapalat" w:eastAsia="Cambria Math" w:hAnsi="GHEA Grapalat" w:cs="Cambria Math"/>
              </w:rPr>
              <w:t xml:space="preserve"> </w:t>
            </w:r>
            <w:r w:rsidR="00A6672B"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6672B" w:rsidRPr="00FD1EE4" w:rsidTr="00A53506">
        <w:tc>
          <w:tcPr>
            <w:tcW w:w="9016" w:type="dxa"/>
            <w:gridSpan w:val="2"/>
            <w:vAlign w:val="center"/>
          </w:tcPr>
          <w:p w:rsidR="00A6672B" w:rsidRPr="00FD1EE4" w:rsidRDefault="00327E0A" w:rsidP="00A53506">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9839CB">
              <w:rPr>
                <w:rFonts w:ascii="GHEA Grapalat" w:eastAsia="GHEA Grapalat" w:hAnsi="GHEA Grapalat" w:cs="GHEA Grapalat"/>
                <w:lang w:val="hy-AM"/>
              </w:rPr>
              <w:t>г</w:t>
            </w:r>
            <w:r w:rsidR="00A6672B" w:rsidRPr="00FD1EE4">
              <w:rPr>
                <w:rFonts w:eastAsia="Cambria Math"/>
              </w:rPr>
              <w:t>․</w:t>
            </w:r>
            <w:r w:rsidR="00A6672B" w:rsidRPr="00FD1EE4">
              <w:rPr>
                <w:rFonts w:ascii="GHEA Grapalat" w:eastAsia="Cambria Math" w:hAnsi="GHEA Grapalat" w:cs="Cambria Math"/>
              </w:rPr>
              <w:t xml:space="preserve"> </w:t>
            </w:r>
            <w:r w:rsidR="00A6672B" w:rsidRPr="00F84F06">
              <w:rPr>
                <w:rFonts w:ascii="GHEA Grapalat" w:eastAsia="GHEA Grapalat" w:hAnsi="GHEA Grapalat" w:cs="GHEA Grapalat"/>
              </w:rPr>
              <w:t xml:space="preserve">осуществляет реальный (фактический) контроль за юридическим лицом </w:t>
            </w:r>
            <w:r w:rsidR="00A6672B">
              <w:rPr>
                <w:rFonts w:ascii="GHEA Grapalat" w:eastAsia="GHEA Grapalat" w:hAnsi="GHEA Grapalat" w:cs="GHEA Grapalat"/>
              </w:rPr>
              <w:t>иными</w:t>
            </w:r>
            <w:r w:rsidR="00A6672B" w:rsidRPr="00F84F06">
              <w:rPr>
                <w:rFonts w:ascii="GHEA Grapalat" w:eastAsia="GHEA Grapalat" w:hAnsi="GHEA Grapalat" w:cs="GHEA Grapalat"/>
              </w:rPr>
              <w:t xml:space="preserve"> средствами</w:t>
            </w:r>
          </w:p>
        </w:tc>
      </w:tr>
      <w:tr w:rsidR="00A6672B" w:rsidRPr="00FD1EE4" w:rsidTr="00A53506">
        <w:tc>
          <w:tcPr>
            <w:tcW w:w="9016" w:type="dxa"/>
            <w:gridSpan w:val="2"/>
            <w:vAlign w:val="center"/>
          </w:tcPr>
          <w:p w:rsidR="00A6672B" w:rsidRPr="00FD1EE4" w:rsidRDefault="00327E0A" w:rsidP="00A53506">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331D0E">
              <w:rPr>
                <w:rFonts w:ascii="GHEA Grapalat" w:eastAsia="GHEA Grapalat" w:hAnsi="GHEA Grapalat" w:cs="GHEA Grapalat"/>
                <w:lang w:val="hy-AM"/>
              </w:rPr>
              <w:t>д</w:t>
            </w:r>
            <w:r w:rsidR="00A6672B" w:rsidRPr="00FD1EE4">
              <w:rPr>
                <w:rFonts w:eastAsia="Cambria Math"/>
              </w:rPr>
              <w:t>․</w:t>
            </w:r>
            <w:r w:rsidR="00A6672B" w:rsidRPr="00FD1EE4">
              <w:rPr>
                <w:rFonts w:ascii="GHEA Grapalat" w:eastAsia="Cambria Math" w:hAnsi="GHEA Grapalat" w:cs="Cambria Math"/>
              </w:rPr>
              <w:t xml:space="preserve"> </w:t>
            </w:r>
            <w:r w:rsidR="00A6672B"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6672B" w:rsidRPr="00F36505">
              <w:rPr>
                <w:rFonts w:ascii="GHEA Grapalat" w:eastAsia="GHEA Grapalat" w:hAnsi="GHEA Grapalat" w:cs="GHEA Grapalat"/>
              </w:rPr>
              <w:t xml:space="preserve"> "а" - "г"</w:t>
            </w:r>
          </w:p>
        </w:tc>
      </w:tr>
    </w:tbl>
    <w:p w:rsidR="00A6672B" w:rsidRPr="00FD1EE4"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6672B" w:rsidRPr="00B23852" w:rsidRDefault="00327E0A"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Отдельно</w:t>
            </w:r>
          </w:p>
          <w:p w:rsidR="00A6672B" w:rsidRPr="00FD1EE4" w:rsidRDefault="00327E0A" w:rsidP="00A53506">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sidRPr="005558FC">
              <w:rPr>
                <w:rFonts w:ascii="GHEA Grapalat" w:eastAsia="GHEA Grapalat" w:hAnsi="GHEA Grapalat" w:cs="GHEA Grapalat"/>
              </w:rPr>
              <w:t>Совместно с аффилированными лицами</w:t>
            </w: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6672B" w:rsidRPr="005600B4" w:rsidRDefault="00327E0A"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Да</w:t>
            </w:r>
          </w:p>
          <w:p w:rsidR="00A6672B" w:rsidRPr="005600B4" w:rsidRDefault="00327E0A" w:rsidP="00A53506">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6672B" w:rsidRPr="00FD1EE4">
                  <w:rPr>
                    <w:rFonts w:ascii="Segoe UI Symbol" w:eastAsia="MS Gothic" w:hAnsi="Segoe UI Symbol" w:cs="Segoe UI Symbol"/>
                  </w:rPr>
                  <w:t>☐</w:t>
                </w:r>
              </w:sdtContent>
            </w:sdt>
            <w:r w:rsidR="00A6672B" w:rsidRPr="00FD1EE4">
              <w:rPr>
                <w:rFonts w:ascii="GHEA Grapalat" w:eastAsia="GHEA Grapalat" w:hAnsi="GHEA Grapalat" w:cs="GHEA Grapalat"/>
              </w:rPr>
              <w:tab/>
            </w:r>
            <w:r w:rsidR="00A6672B">
              <w:rPr>
                <w:rFonts w:ascii="GHEA Grapalat" w:eastAsia="GHEA Grapalat" w:hAnsi="GHEA Grapalat" w:cs="GHEA Grapalat"/>
              </w:rPr>
              <w:t>Нет</w:t>
            </w: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alibri" w:eastAsia="GHEA Grapalat" w:hAnsi="Calibri" w:cs="Calibri"/>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7"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pBdr>
          <w:top w:val="nil"/>
          <w:left w:val="nil"/>
          <w:bottom w:val="nil"/>
          <w:right w:val="nil"/>
          <w:between w:val="nil"/>
        </w:pBdr>
        <w:ind w:left="792"/>
        <w:rPr>
          <w:rFonts w:ascii="GHEA Grapalat" w:eastAsia="GHEA Grapalat" w:hAnsi="GHEA Grapalat" w:cs="GHEA Grapalat"/>
          <w:i/>
          <w:color w:val="000000"/>
        </w:rPr>
      </w:pPr>
    </w:p>
    <w:p w:rsidR="00A6672B" w:rsidRPr="00FD1EE4" w:rsidRDefault="00A6672B" w:rsidP="00A6672B">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rPr>
          <w:trHeight w:val="853"/>
        </w:trPr>
        <w:tc>
          <w:tcPr>
            <w:tcW w:w="2835" w:type="dxa"/>
            <w:vMerge w:val="restart"/>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rPr>
          <w:trHeight w:val="850"/>
        </w:trPr>
        <w:tc>
          <w:tcPr>
            <w:tcW w:w="2835" w:type="dxa"/>
            <w:vMerge/>
            <w:shd w:val="clear" w:color="auto" w:fill="D9E2F3"/>
            <w:vAlign w:val="center"/>
          </w:tcPr>
          <w:p w:rsidR="00A6672B" w:rsidRPr="00FD1EE4" w:rsidRDefault="00A6672B" w:rsidP="00A53506">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6672B" w:rsidRPr="00FD1EE4" w:rsidRDefault="00A6672B" w:rsidP="00A53506">
            <w:pPr>
              <w:spacing w:before="240" w:after="240"/>
              <w:rPr>
                <w:rFonts w:ascii="GHEA Grapalat" w:eastAsia="GHEA Grapalat" w:hAnsi="GHEA Grapalat" w:cs="GHEA Grapalat"/>
              </w:rPr>
            </w:pPr>
          </w:p>
        </w:tc>
      </w:tr>
    </w:tbl>
    <w:p w:rsidR="00A6672B" w:rsidRDefault="00A6672B" w:rsidP="00A6672B">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r w:rsidR="00A6672B" w:rsidRPr="00FD1EE4" w:rsidTr="00A53506">
        <w:tc>
          <w:tcPr>
            <w:tcW w:w="2835" w:type="dxa"/>
            <w:shd w:val="clear" w:color="auto" w:fill="D9E2F3"/>
            <w:vAlign w:val="center"/>
          </w:tcPr>
          <w:p w:rsidR="00A6672B" w:rsidRPr="00FD1EE4" w:rsidRDefault="00A6672B" w:rsidP="00A53506">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6672B" w:rsidRPr="00FD1EE4" w:rsidRDefault="00A6672B" w:rsidP="00A53506">
            <w:pPr>
              <w:spacing w:before="240" w:after="240"/>
              <w:rPr>
                <w:rFonts w:ascii="GHEA Grapalat" w:eastAsia="GHEA Grapalat" w:hAnsi="GHEA Grapalat" w:cs="GHEA Grapalat"/>
              </w:rPr>
            </w:pPr>
          </w:p>
        </w:tc>
      </w:tr>
    </w:tbl>
    <w:p w:rsidR="00A6672B" w:rsidRPr="00FD1EE4" w:rsidRDefault="00A6672B" w:rsidP="00A6672B">
      <w:pPr>
        <w:pBdr>
          <w:top w:val="nil"/>
          <w:left w:val="nil"/>
          <w:bottom w:val="nil"/>
          <w:right w:val="nil"/>
          <w:between w:val="nil"/>
        </w:pBdr>
        <w:spacing w:before="240"/>
        <w:rPr>
          <w:rFonts w:ascii="GHEA Grapalat" w:eastAsia="GHEA Grapalat" w:hAnsi="GHEA Grapalat" w:cs="GHEA Grapalat"/>
          <w:i/>
        </w:rPr>
      </w:pPr>
    </w:p>
    <w:p w:rsidR="00A6672B" w:rsidRPr="00E61782" w:rsidRDefault="00A6672B" w:rsidP="00A6672B">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6672B" w:rsidRPr="00FD1EE4" w:rsidTr="00A53506">
        <w:tc>
          <w:tcPr>
            <w:tcW w:w="9016" w:type="dxa"/>
            <w:shd w:val="clear" w:color="auto" w:fill="DBE5F1" w:themeFill="accent1" w:themeFillTint="33"/>
          </w:tcPr>
          <w:p w:rsidR="00A6672B" w:rsidRPr="00FD1EE4" w:rsidRDefault="00A6672B" w:rsidP="00A53506">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6672B" w:rsidRPr="00FD1EE4" w:rsidTr="00A53506">
        <w:trPr>
          <w:trHeight w:val="10187"/>
        </w:trPr>
        <w:tc>
          <w:tcPr>
            <w:tcW w:w="9016" w:type="dxa"/>
          </w:tcPr>
          <w:p w:rsidR="00A6672B" w:rsidRPr="00FD1EE4" w:rsidRDefault="00A6672B" w:rsidP="00A53506">
            <w:pPr>
              <w:rPr>
                <w:rFonts w:ascii="GHEA Grapalat" w:eastAsia="GHEA Grapalat" w:hAnsi="GHEA Grapalat" w:cs="GHEA Grapalat"/>
                <w:b/>
                <w:color w:val="000000"/>
              </w:rPr>
            </w:pPr>
          </w:p>
        </w:tc>
      </w:tr>
    </w:tbl>
    <w:p w:rsidR="00A6672B" w:rsidRPr="00FD1EE4" w:rsidRDefault="00A6672B" w:rsidP="00A6672B">
      <w:pPr>
        <w:pBdr>
          <w:top w:val="nil"/>
          <w:left w:val="nil"/>
          <w:bottom w:val="nil"/>
          <w:right w:val="nil"/>
          <w:between w:val="nil"/>
        </w:pBdr>
        <w:rPr>
          <w:rFonts w:ascii="GHEA Grapalat" w:eastAsia="GHEA Grapalat" w:hAnsi="GHEA Grapalat" w:cs="GHEA Grapalat"/>
          <w:b/>
          <w:color w:val="000000"/>
        </w:rPr>
      </w:pPr>
    </w:p>
    <w:p w:rsidR="00A6672B" w:rsidRDefault="00A6672B" w:rsidP="00A6672B">
      <w:pPr>
        <w:rPr>
          <w:rFonts w:ascii="GHEA Grapalat" w:hAnsi="GHEA Grapalat"/>
          <w:b/>
        </w:rPr>
      </w:pPr>
    </w:p>
    <w:p w:rsidR="00A6672B" w:rsidRDefault="00A6672B" w:rsidP="00A6672B">
      <w:pPr>
        <w:rPr>
          <w:rFonts w:ascii="GHEA Grapalat" w:hAnsi="GHEA Grapalat"/>
          <w:b/>
        </w:rPr>
      </w:pPr>
    </w:p>
    <w:p w:rsidR="00A6672B" w:rsidRPr="000306ED" w:rsidRDefault="00A6672B" w:rsidP="00A6672B">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6672B" w:rsidRPr="000306ED" w:rsidRDefault="00A6672B" w:rsidP="00A6672B">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6672B" w:rsidRPr="000306ED" w:rsidRDefault="00A6672B" w:rsidP="00A6672B">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6672B" w:rsidRPr="000306ED" w:rsidRDefault="00A6672B" w:rsidP="00A6672B">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6672B" w:rsidRPr="000306ED" w:rsidRDefault="00A6672B" w:rsidP="00A6672B">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6672B" w:rsidRPr="000306ED" w:rsidRDefault="00A6672B" w:rsidP="00A6672B">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6672B" w:rsidRPr="000306ED" w:rsidRDefault="00A6672B" w:rsidP="00A6672B">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6672B" w:rsidRPr="000306ED" w:rsidRDefault="00A6672B" w:rsidP="00A6672B">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6672B" w:rsidRPr="000306ED" w:rsidRDefault="00A6672B" w:rsidP="00A6672B">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6672B" w:rsidRPr="000306ED" w:rsidRDefault="00A6672B" w:rsidP="00A6672B">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6672B" w:rsidRPr="000306ED" w:rsidRDefault="00A6672B" w:rsidP="00A6672B">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6672B" w:rsidRPr="000306ED" w:rsidRDefault="00A6672B" w:rsidP="00A6672B">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6672B" w:rsidRPr="000306ED" w:rsidRDefault="00A6672B" w:rsidP="00A6672B">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6672B" w:rsidRPr="000306ED" w:rsidRDefault="00A6672B" w:rsidP="00A6672B">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6672B" w:rsidRPr="000306ED" w:rsidRDefault="00A6672B" w:rsidP="00A6672B">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6672B" w:rsidRPr="000306ED" w:rsidRDefault="00A6672B" w:rsidP="00A6672B">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6672B" w:rsidRPr="000306ED" w:rsidRDefault="00A6672B" w:rsidP="00A6672B">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6672B" w:rsidRPr="000306ED" w:rsidRDefault="00A6672B" w:rsidP="00A6672B">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6672B" w:rsidRPr="000306ED" w:rsidRDefault="00A6672B" w:rsidP="00A6672B">
      <w:pPr>
        <w:spacing w:line="360" w:lineRule="auto"/>
        <w:contextualSpacing/>
        <w:jc w:val="both"/>
        <w:rPr>
          <w:rFonts w:ascii="GHEA Grapalat" w:eastAsia="GHEA Grapalat" w:hAnsi="GHEA Grapalat" w:cs="GHEA Grapalat"/>
        </w:rPr>
      </w:pPr>
      <w:r w:rsidRPr="000306ED">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6672B" w:rsidRPr="000306ED" w:rsidRDefault="00A6672B" w:rsidP="00A6672B">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6672B" w:rsidRPr="000306ED" w:rsidRDefault="00A6672B" w:rsidP="00A6672B">
      <w:pPr>
        <w:spacing w:line="360" w:lineRule="auto"/>
        <w:contextualSpacing/>
        <w:jc w:val="both"/>
        <w:rPr>
          <w:rFonts w:ascii="Cambria Math" w:hAnsi="Cambria Math" w:cs="Cambria Math"/>
        </w:rPr>
      </w:pPr>
      <w:r w:rsidRPr="000306ED">
        <w:rPr>
          <w:rFonts w:ascii="GHEA Grapalat" w:hAnsi="GHEA Grapalat"/>
          <w:lang w:val="hy-AM"/>
        </w:rPr>
        <w:lastRenderedPageBreak/>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6672B" w:rsidRPr="000306ED" w:rsidRDefault="00A6672B" w:rsidP="00A6672B">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r w:rsidRPr="000306ED">
        <w:rPr>
          <w:rFonts w:ascii="GHEA Grapalat" w:hAnsi="GHEA Grapalat"/>
        </w:rPr>
        <w:lastRenderedPageBreak/>
        <w:t xml:space="preserve">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6672B" w:rsidRPr="000306ED" w:rsidRDefault="00A6672B" w:rsidP="00A6672B">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w:t>
      </w:r>
      <w:r w:rsidRPr="000306ED">
        <w:rPr>
          <w:rFonts w:ascii="GHEA Grapalat" w:hAnsi="GHEA Grapalat"/>
        </w:rPr>
        <w:lastRenderedPageBreak/>
        <w:t>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6672B" w:rsidRPr="000306ED" w:rsidRDefault="00A6672B" w:rsidP="00A6672B">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A6672B" w:rsidRPr="000306ED" w:rsidRDefault="00A6672B" w:rsidP="00A6672B">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6672B" w:rsidRPr="000306ED" w:rsidRDefault="00A6672B" w:rsidP="00A6672B">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A6672B" w:rsidRPr="00DC619D" w:rsidRDefault="00A6672B" w:rsidP="00A6672B">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9C70D7" w:rsidRPr="00D967B8" w:rsidRDefault="009C70D7" w:rsidP="009C70D7">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w:t>
      </w:r>
      <w:r w:rsidRPr="00D967B8">
        <w:rPr>
          <w:rFonts w:ascii="GHEA Grapalat" w:hAnsi="GHEA Grapalat"/>
          <w:b/>
          <w:sz w:val="24"/>
          <w:szCs w:val="24"/>
        </w:rPr>
        <w:t>6</w:t>
      </w:r>
      <w:r>
        <w:rPr>
          <w:rFonts w:ascii="GHEA Grapalat" w:hAnsi="GHEA Grapalat"/>
          <w:b/>
          <w:sz w:val="24"/>
          <w:szCs w:val="24"/>
        </w:rPr>
        <w:t>/3</w:t>
      </w:r>
    </w:p>
    <w:p w:rsidR="00A6672B" w:rsidRPr="009044F1" w:rsidRDefault="00A6672B" w:rsidP="00A6672B">
      <w:pPr>
        <w:widowControl w:val="0"/>
        <w:spacing w:after="120"/>
        <w:ind w:firstLine="567"/>
        <w:jc w:val="center"/>
        <w:rPr>
          <w:rFonts w:ascii="GHEA Grapalat" w:hAnsi="GHEA Grapalat"/>
        </w:rPr>
      </w:pPr>
    </w:p>
    <w:p w:rsidR="00A6672B" w:rsidRPr="009044F1" w:rsidRDefault="00A6672B" w:rsidP="00A6672B">
      <w:pPr>
        <w:widowControl w:val="0"/>
        <w:spacing w:after="120"/>
        <w:ind w:left="-66"/>
        <w:jc w:val="center"/>
        <w:rPr>
          <w:rFonts w:ascii="GHEA Grapalat" w:hAnsi="GHEA Grapalat"/>
          <w:b/>
        </w:rPr>
      </w:pPr>
      <w:r w:rsidRPr="009044F1">
        <w:rPr>
          <w:rFonts w:ascii="GHEA Grapalat" w:hAnsi="GHEA Grapalat"/>
          <w:b/>
        </w:rPr>
        <w:t>ЦЕНОВОЕ ПРЕДЛОЖЕНИЕ</w:t>
      </w:r>
    </w:p>
    <w:p w:rsidR="00A6672B" w:rsidRPr="009044F1" w:rsidRDefault="00A6672B" w:rsidP="00A6672B">
      <w:pPr>
        <w:widowControl w:val="0"/>
        <w:spacing w:after="120"/>
        <w:ind w:firstLine="567"/>
        <w:jc w:val="center"/>
        <w:rPr>
          <w:rFonts w:ascii="GHEA Grapalat" w:hAnsi="GHEA Grapalat"/>
        </w:rPr>
      </w:pPr>
    </w:p>
    <w:p w:rsidR="00A6672B" w:rsidRPr="008842CE" w:rsidRDefault="00A6672B" w:rsidP="00A6672B">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Pr="00C6146A">
        <w:rPr>
          <w:rFonts w:ascii="GHEA Grapalat" w:hAnsi="GHEA Grapalat"/>
        </w:rPr>
        <w:t>запрос котировок</w:t>
      </w:r>
      <w:r>
        <w:rPr>
          <w:rFonts w:ascii="GHEA Grapalat" w:hAnsi="GHEA Grapalat"/>
        </w:rPr>
        <w:t xml:space="preserve"> </w:t>
      </w:r>
      <w:r w:rsidRPr="005744FC">
        <w:rPr>
          <w:rFonts w:ascii="GHEA Grapalat" w:hAnsi="GHEA Grapalat"/>
          <w:spacing w:val="-6"/>
        </w:rPr>
        <w:t xml:space="preserve">под кодом </w:t>
      </w:r>
      <w:r>
        <w:rPr>
          <w:rFonts w:ascii="GHEA Grapalat" w:hAnsi="GHEA Grapalat"/>
          <w:b/>
        </w:rPr>
        <w:t>ЕГС-GHAPDzB-</w:t>
      </w:r>
      <w:r w:rsidR="00BE1A63">
        <w:rPr>
          <w:rFonts w:ascii="GHEA Grapalat" w:hAnsi="GHEA Grapalat"/>
          <w:b/>
        </w:rPr>
        <w:t>2</w:t>
      </w:r>
      <w:r w:rsidR="009C70D7" w:rsidRPr="00D967B8">
        <w:rPr>
          <w:rFonts w:ascii="GHEA Grapalat" w:hAnsi="GHEA Grapalat"/>
          <w:b/>
        </w:rPr>
        <w:t>6</w:t>
      </w:r>
      <w:r w:rsidR="009C70D7">
        <w:rPr>
          <w:rFonts w:ascii="GHEA Grapalat" w:hAnsi="GHEA Grapalat"/>
          <w:b/>
        </w:rPr>
        <w:t>/3</w:t>
      </w:r>
      <w:r w:rsidRPr="00FD14D7">
        <w:rPr>
          <w:rFonts w:ascii="GHEA Grapalat" w:hAnsi="GHEA Grapalat"/>
          <w:b/>
        </w:rPr>
        <w:t xml:space="preserve">, </w:t>
      </w:r>
      <w:r w:rsidRPr="009044F1">
        <w:rPr>
          <w:rFonts w:ascii="GHEA Grapalat" w:hAnsi="GHEA Grapalat"/>
        </w:rPr>
        <w:t>в том числе проект заключаемого договора</w:t>
      </w:r>
      <w:r w:rsidRPr="005744FC">
        <w:rPr>
          <w:rFonts w:ascii="GHEA Grapalat" w:hAnsi="GHEA Grapalat"/>
        </w:rPr>
        <w:t xml:space="preserve"> _________________________</w:t>
      </w:r>
      <w:r>
        <w:rPr>
          <w:rFonts w:ascii="GHEA Grapalat" w:hAnsi="GHEA Grapalat"/>
        </w:rPr>
        <w:t>___</w:t>
      </w:r>
    </w:p>
    <w:p w:rsidR="00A6672B" w:rsidRPr="009044F1" w:rsidRDefault="00A6672B" w:rsidP="00A6672B">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A6672B" w:rsidRPr="009044F1" w:rsidRDefault="00A6672B" w:rsidP="00A6672B">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A6672B" w:rsidRPr="009044F1" w:rsidRDefault="00A6672B" w:rsidP="00A6672B">
      <w:pPr>
        <w:widowControl w:val="0"/>
        <w:spacing w:after="160"/>
        <w:jc w:val="right"/>
        <w:rPr>
          <w:rFonts w:ascii="GHEA Grapalat" w:hAnsi="GHEA Grapalat"/>
        </w:rPr>
      </w:pPr>
      <w:r w:rsidRPr="009044F1">
        <w:rPr>
          <w:rFonts w:ascii="GHEA Grapalat" w:hAnsi="GHEA Grapalat"/>
        </w:rPr>
        <w:t>драмов РА</w:t>
      </w:r>
    </w:p>
    <w:tbl>
      <w:tblPr>
        <w:tblW w:w="1009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gridCol w:w="1701"/>
      </w:tblGrid>
      <w:tr w:rsidR="00A6672B" w:rsidRPr="005744FC" w:rsidTr="00A53506">
        <w:trPr>
          <w:trHeight w:val="916"/>
          <w:jc w:val="center"/>
        </w:trPr>
        <w:tc>
          <w:tcPr>
            <w:tcW w:w="1368" w:type="dxa"/>
            <w:tcBorders>
              <w:top w:val="single" w:sz="4" w:space="0" w:color="auto"/>
              <w:left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alibri" w:hAnsi="Calibri" w:cs="Calibri"/>
                <w:b/>
                <w:sz w:val="20"/>
                <w:szCs w:val="20"/>
              </w:rPr>
              <w:t> </w:t>
            </w:r>
            <w:r w:rsidRPr="005744FC">
              <w:rPr>
                <w:rFonts w:ascii="GHEA Grapalat" w:hAnsi="GHEA Grapalat"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A6672B" w:rsidRPr="00DE2AE3" w:rsidRDefault="00A6672B" w:rsidP="00A53506">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A6672B" w:rsidRPr="0009191C" w:rsidRDefault="00A6672B" w:rsidP="00A53506">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tcPr>
          <w:p w:rsidR="00A6672B" w:rsidRPr="005744FC" w:rsidRDefault="00A6672B" w:rsidP="00A53506">
            <w:pPr>
              <w:widowControl w:val="0"/>
              <w:jc w:val="center"/>
              <w:rPr>
                <w:rFonts w:ascii="GHEA Grapalat" w:hAnsi="GHEA Grapalat"/>
                <w:b/>
                <w:sz w:val="20"/>
                <w:szCs w:val="20"/>
              </w:rPr>
            </w:pPr>
          </w:p>
        </w:tc>
        <w:tc>
          <w:tcPr>
            <w:tcW w:w="1701" w:type="dxa"/>
            <w:tcBorders>
              <w:top w:val="single" w:sz="4" w:space="0" w:color="auto"/>
              <w:left w:val="single" w:sz="4" w:space="0" w:color="auto"/>
              <w:right w:val="single" w:sz="4" w:space="0" w:color="auto"/>
            </w:tcBorders>
            <w:vAlign w:val="center"/>
          </w:tcPr>
          <w:p w:rsidR="00A6672B" w:rsidRDefault="00A6672B" w:rsidP="00A53506">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0"/>
              <w:t>**</w:t>
            </w:r>
          </w:p>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A6672B" w:rsidRPr="005744FC" w:rsidTr="00A5350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A6672B" w:rsidRPr="005744FC" w:rsidRDefault="00A6672B" w:rsidP="00A53506">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A6672B" w:rsidRPr="005744FC" w:rsidRDefault="00A6672B" w:rsidP="00A53506">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A6672B" w:rsidRPr="005744FC" w:rsidRDefault="00A6672B" w:rsidP="00A53506">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6672B" w:rsidRDefault="00A6672B" w:rsidP="00A53506">
            <w:pPr>
              <w:widowControl w:val="0"/>
              <w:jc w:val="center"/>
              <w:rPr>
                <w:rFonts w:ascii="GHEA Grapalat" w:hAnsi="GHEA Grapalat"/>
                <w:b/>
                <w:i/>
                <w:sz w:val="20"/>
                <w:szCs w:val="20"/>
                <w:lang w:val="en-US"/>
              </w:rPr>
            </w:pP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6672B" w:rsidRPr="00E02389" w:rsidRDefault="00A6672B" w:rsidP="00A53506">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A6672B" w:rsidRPr="005744FC" w:rsidRDefault="00A6672B" w:rsidP="00A53506">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A6672B" w:rsidRPr="005744FC" w:rsidTr="00A5350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r>
      <w:tr w:rsidR="00A6672B" w:rsidRPr="005744FC" w:rsidTr="00A5350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rPr>
                <w:rFonts w:ascii="GHEA Grapalat" w:hAnsi="GHEA Grapalat"/>
                <w:sz w:val="20"/>
                <w:szCs w:val="20"/>
              </w:rPr>
            </w:pPr>
          </w:p>
        </w:tc>
      </w:tr>
      <w:tr w:rsidR="00A6672B" w:rsidRPr="005744FC" w:rsidTr="00A5350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r>
      <w:tr w:rsidR="00A6672B" w:rsidRPr="005744FC" w:rsidTr="00A5350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A6672B" w:rsidRPr="005744FC" w:rsidRDefault="00A6672B" w:rsidP="00A53506">
            <w:pPr>
              <w:widowControl w:val="0"/>
              <w:jc w:val="center"/>
              <w:rPr>
                <w:rFonts w:ascii="GHEA Grapalat" w:hAnsi="GHEA Grapalat"/>
                <w:sz w:val="20"/>
                <w:szCs w:val="20"/>
              </w:rPr>
            </w:pPr>
          </w:p>
        </w:tc>
      </w:tr>
      <w:tr w:rsidR="00A6672B" w:rsidRPr="005744FC" w:rsidTr="00A5350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A6672B" w:rsidRPr="005744FC" w:rsidRDefault="00A6672B" w:rsidP="00A53506">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6672B" w:rsidRPr="005744FC" w:rsidRDefault="00A6672B" w:rsidP="00A53506">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6672B" w:rsidRPr="005744FC" w:rsidRDefault="00A6672B" w:rsidP="00A53506">
            <w:pPr>
              <w:widowControl w:val="0"/>
              <w:jc w:val="center"/>
              <w:rPr>
                <w:rFonts w:ascii="GHEA Grapalat" w:hAnsi="GHEA Grapalat"/>
                <w:sz w:val="20"/>
                <w:szCs w:val="20"/>
              </w:rPr>
            </w:pPr>
          </w:p>
        </w:tc>
      </w:tr>
    </w:tbl>
    <w:p w:rsidR="00A6672B" w:rsidRPr="00DD2B43" w:rsidRDefault="00A6672B" w:rsidP="00A6672B">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A6672B" w:rsidRPr="00567D3B" w:rsidRDefault="00A6672B" w:rsidP="00A6672B">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A6672B" w:rsidRPr="00D3436F" w:rsidRDefault="00A6672B" w:rsidP="00A6672B">
      <w:pPr>
        <w:widowControl w:val="0"/>
        <w:spacing w:after="160"/>
        <w:jc w:val="both"/>
        <w:rPr>
          <w:rFonts w:ascii="GHEA Grapalat" w:hAnsi="GHEA Grapalat"/>
          <w:lang w:val="es-ES"/>
        </w:rPr>
      </w:pPr>
    </w:p>
    <w:p w:rsidR="00A6672B" w:rsidRPr="000F6C24" w:rsidRDefault="00A6672B" w:rsidP="00A6672B">
      <w:pPr>
        <w:widowControl w:val="0"/>
        <w:spacing w:after="160"/>
        <w:jc w:val="right"/>
        <w:rPr>
          <w:rFonts w:ascii="GHEA Grapalat" w:hAnsi="GHEA Grapalat"/>
        </w:rPr>
      </w:pPr>
      <w:r w:rsidRPr="009044F1">
        <w:rPr>
          <w:rFonts w:ascii="GHEA Grapalat" w:hAnsi="GHEA Grapalat"/>
        </w:rPr>
        <w:t>М. П.</w:t>
      </w:r>
    </w:p>
    <w:p w:rsidR="00A6672B" w:rsidRDefault="00A6672B" w:rsidP="00A6672B">
      <w:pPr>
        <w:rPr>
          <w:rFonts w:ascii="GHEA Grapalat" w:hAnsi="GHEA Grapalat"/>
          <w:b/>
        </w:rPr>
      </w:pPr>
      <w:r>
        <w:rPr>
          <w:rFonts w:ascii="GHEA Grapalat" w:hAnsi="GHEA Grapalat"/>
          <w:b/>
        </w:rPr>
        <w:br w:type="page"/>
      </w:r>
    </w:p>
    <w:p w:rsidR="00A6672B" w:rsidRPr="00DE2AE3" w:rsidRDefault="00A6672B" w:rsidP="00A6672B">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9C70D7" w:rsidRPr="00D967B8" w:rsidRDefault="009C70D7" w:rsidP="009C70D7">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w:t>
      </w:r>
      <w:r w:rsidRPr="00D967B8">
        <w:rPr>
          <w:rFonts w:ascii="GHEA Grapalat" w:hAnsi="GHEA Grapalat"/>
          <w:b/>
          <w:sz w:val="24"/>
          <w:szCs w:val="24"/>
        </w:rPr>
        <w:t>6</w:t>
      </w:r>
      <w:r>
        <w:rPr>
          <w:rFonts w:ascii="GHEA Grapalat" w:hAnsi="GHEA Grapalat"/>
          <w:b/>
          <w:sz w:val="24"/>
          <w:szCs w:val="24"/>
        </w:rPr>
        <w:t>/3</w:t>
      </w:r>
    </w:p>
    <w:p w:rsidR="00A6672B" w:rsidRPr="00B138F3" w:rsidRDefault="00A6672B" w:rsidP="00A6672B">
      <w:pPr>
        <w:widowControl w:val="0"/>
        <w:spacing w:after="160"/>
        <w:jc w:val="center"/>
        <w:rPr>
          <w:rFonts w:ascii="GHEA Grapalat" w:hAnsi="GHEA Grapalat"/>
          <w:b/>
          <w:sz w:val="22"/>
          <w:szCs w:val="22"/>
        </w:rPr>
      </w:pPr>
    </w:p>
    <w:p w:rsidR="00A6672B" w:rsidRPr="00B138F3" w:rsidRDefault="00A6672B" w:rsidP="00A6672B">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A6672B" w:rsidRPr="00B138F3" w:rsidRDefault="00A6672B" w:rsidP="00A6672B">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6672B" w:rsidRPr="00B138F3" w:rsidTr="00A53506">
        <w:tc>
          <w:tcPr>
            <w:tcW w:w="4786" w:type="dxa"/>
          </w:tcPr>
          <w:p w:rsidR="00A6672B" w:rsidRPr="00B138F3" w:rsidRDefault="00A6672B" w:rsidP="00A53506">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A6672B" w:rsidRPr="00B138F3" w:rsidRDefault="00A6672B" w:rsidP="00A53506">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1"/>
              <w:t>**</w:t>
            </w:r>
          </w:p>
        </w:tc>
      </w:tr>
    </w:tbl>
    <w:p w:rsidR="00A6672B" w:rsidRPr="00B138F3" w:rsidRDefault="00A6672B" w:rsidP="00A6672B">
      <w:pPr>
        <w:widowControl w:val="0"/>
        <w:spacing w:after="160"/>
        <w:rPr>
          <w:rFonts w:ascii="GHEA Grapalat" w:hAnsi="GHEA Grapalat" w:cs="GHEA Grapalat"/>
          <w:b/>
          <w:sz w:val="22"/>
          <w:szCs w:val="22"/>
        </w:rPr>
      </w:pPr>
    </w:p>
    <w:p w:rsidR="00A6672B" w:rsidRPr="00B138F3" w:rsidRDefault="00A6672B" w:rsidP="00A6672B">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A6672B" w:rsidRPr="00B138F3" w:rsidRDefault="00A6672B" w:rsidP="00A6672B">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A6672B" w:rsidRPr="00B138F3" w:rsidRDefault="00A6672B" w:rsidP="00A6672B">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A6672B" w:rsidRPr="00B138F3" w:rsidRDefault="00A6672B" w:rsidP="00A6672B">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A6672B" w:rsidRPr="00B138F3" w:rsidRDefault="00A6672B" w:rsidP="00A6672B">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A6672B" w:rsidRPr="00B138F3" w:rsidRDefault="00A6672B" w:rsidP="00A6672B">
      <w:pPr>
        <w:widowControl w:val="0"/>
        <w:spacing w:after="160"/>
        <w:ind w:firstLine="709"/>
        <w:jc w:val="both"/>
        <w:rPr>
          <w:rFonts w:ascii="GHEA Grapalat" w:hAnsi="GHEA Grapalat" w:cs="GHEA Grapalat"/>
          <w:sz w:val="22"/>
          <w:szCs w:val="22"/>
        </w:rPr>
      </w:pPr>
    </w:p>
    <w:p w:rsidR="00A6672B" w:rsidRPr="00B138F3" w:rsidRDefault="00A6672B" w:rsidP="00A6672B">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A6672B" w:rsidRPr="00B138F3" w:rsidRDefault="00A6672B" w:rsidP="00A6672B">
      <w:pPr>
        <w:widowControl w:val="0"/>
        <w:tabs>
          <w:tab w:val="left" w:pos="567"/>
        </w:tabs>
        <w:ind w:firstLine="540"/>
        <w:jc w:val="both"/>
        <w:rPr>
          <w:rFonts w:ascii="GHEA Grapalat" w:hAnsi="GHEA Grapalat" w:cs="GHEA Grapalat"/>
          <w:spacing w:val="-6"/>
          <w:sz w:val="22"/>
          <w:szCs w:val="22"/>
        </w:rPr>
      </w:pP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A6672B" w:rsidRPr="00B138F3" w:rsidRDefault="00A6672B" w:rsidP="00A6672B">
      <w:pPr>
        <w:widowControl w:val="0"/>
        <w:tabs>
          <w:tab w:val="left" w:pos="90"/>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ЕГС-GHAPDzB-</w:t>
      </w:r>
      <w:r w:rsidR="00BE1A63">
        <w:rPr>
          <w:rFonts w:ascii="GHEA Grapalat" w:hAnsi="GHEA Grapalat"/>
          <w:b/>
        </w:rPr>
        <w:t>2</w:t>
      </w:r>
      <w:r w:rsidR="009C70D7" w:rsidRPr="00D967B8">
        <w:rPr>
          <w:rFonts w:ascii="GHEA Grapalat" w:hAnsi="GHEA Grapalat"/>
          <w:b/>
        </w:rPr>
        <w:t>6</w:t>
      </w:r>
      <w:r w:rsidR="009C70D7">
        <w:rPr>
          <w:rFonts w:ascii="GHEA Grapalat" w:hAnsi="GHEA Grapalat"/>
          <w:b/>
        </w:rPr>
        <w:t>/3</w:t>
      </w:r>
      <w:r w:rsidRPr="00C90F08">
        <w:rPr>
          <w:rFonts w:ascii="GHEA Grapalat" w:hAnsi="GHEA Grapalat"/>
          <w:b/>
        </w:rPr>
        <w:t>.</w:t>
      </w:r>
    </w:p>
    <w:p w:rsidR="00A6672B" w:rsidRPr="00B138F3" w:rsidRDefault="00A6672B" w:rsidP="00A6672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w:t>
      </w:r>
      <w:r w:rsidRPr="00B138F3">
        <w:rPr>
          <w:rFonts w:ascii="GHEA Grapalat" w:hAnsi="GHEA Grapalat"/>
          <w:sz w:val="22"/>
          <w:szCs w:val="22"/>
        </w:rPr>
        <w:lastRenderedPageBreak/>
        <w:t>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A6672B" w:rsidRPr="00B138F3" w:rsidRDefault="00A6672B" w:rsidP="00A6672B">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A6672B" w:rsidRPr="00B138F3" w:rsidRDefault="00A6672B" w:rsidP="00A6672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A6672B" w:rsidRPr="00B138F3"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A6672B" w:rsidRPr="00B138F3" w:rsidDel="00A13215" w:rsidRDefault="00A6672B" w:rsidP="00A6672B">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6672B" w:rsidRPr="00B138F3" w:rsidRDefault="00A6672B" w:rsidP="00A6672B">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6672B" w:rsidRPr="00B138F3" w:rsidRDefault="00A6672B" w:rsidP="00A6672B">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A6672B" w:rsidRPr="00B138F3" w:rsidRDefault="00A6672B" w:rsidP="00A6672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A6672B" w:rsidRPr="00B138F3" w:rsidRDefault="00A6672B" w:rsidP="00A6672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A6672B" w:rsidRPr="00B138F3" w:rsidRDefault="00A6672B" w:rsidP="00A6672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A6672B" w:rsidRPr="00B138F3" w:rsidRDefault="00A6672B" w:rsidP="00A6672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A6672B" w:rsidRPr="00B138F3" w:rsidRDefault="00A6672B" w:rsidP="00A6672B">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A6672B" w:rsidRPr="00B138F3" w:rsidRDefault="00A6672B" w:rsidP="00A6672B">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A6672B" w:rsidRPr="00B138F3" w:rsidRDefault="00A6672B" w:rsidP="00A6672B">
      <w:pPr>
        <w:widowControl w:val="0"/>
        <w:spacing w:after="160"/>
        <w:jc w:val="right"/>
        <w:rPr>
          <w:rFonts w:ascii="GHEA Grapalat" w:hAnsi="GHEA Grapalat"/>
          <w:sz w:val="22"/>
          <w:szCs w:val="22"/>
        </w:rPr>
      </w:pPr>
    </w:p>
    <w:p w:rsidR="00A6672B" w:rsidRPr="00B138F3" w:rsidRDefault="00A6672B" w:rsidP="00A6672B">
      <w:pPr>
        <w:widowControl w:val="0"/>
        <w:spacing w:after="160"/>
        <w:jc w:val="right"/>
        <w:rPr>
          <w:rFonts w:ascii="GHEA Grapalat" w:hAnsi="GHEA Grapalat"/>
          <w:sz w:val="22"/>
          <w:szCs w:val="22"/>
        </w:rPr>
      </w:pPr>
      <w:r w:rsidRPr="00B138F3">
        <w:rPr>
          <w:rFonts w:ascii="GHEA Grapalat" w:hAnsi="GHEA Grapalat"/>
          <w:sz w:val="22"/>
          <w:szCs w:val="22"/>
        </w:rPr>
        <w:t>М. П.</w:t>
      </w:r>
    </w:p>
    <w:p w:rsidR="00A6672B" w:rsidRPr="00B138F3" w:rsidRDefault="00A6672B" w:rsidP="00A6672B">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A6672B" w:rsidRPr="00B138F3" w:rsidRDefault="00A6672B" w:rsidP="00A6672B">
      <w:pPr>
        <w:widowControl w:val="0"/>
        <w:spacing w:after="160"/>
        <w:jc w:val="both"/>
        <w:rPr>
          <w:rFonts w:ascii="GHEA Grapalat" w:hAnsi="GHEA Grapalat"/>
          <w:sz w:val="22"/>
          <w:szCs w:val="22"/>
        </w:rPr>
      </w:pPr>
    </w:p>
    <w:p w:rsidR="00A6672B" w:rsidRPr="00B138F3" w:rsidRDefault="00A6672B" w:rsidP="00A6672B">
      <w:pPr>
        <w:widowControl w:val="0"/>
        <w:spacing w:after="160"/>
        <w:jc w:val="both"/>
        <w:rPr>
          <w:rFonts w:ascii="GHEA Grapalat" w:hAnsi="GHEA Grapalat"/>
          <w:sz w:val="22"/>
          <w:szCs w:val="22"/>
        </w:rPr>
      </w:pPr>
    </w:p>
    <w:p w:rsidR="00A6672B" w:rsidRPr="00B138F3" w:rsidRDefault="00A6672B" w:rsidP="00A6672B">
      <w:pPr>
        <w:rPr>
          <w:sz w:val="22"/>
          <w:szCs w:val="22"/>
        </w:rPr>
      </w:pPr>
    </w:p>
    <w:p w:rsidR="00A6672B" w:rsidRPr="00B138F3" w:rsidRDefault="00A6672B" w:rsidP="00A6672B">
      <w:pPr>
        <w:widowControl w:val="0"/>
        <w:spacing w:after="160"/>
        <w:ind w:left="567" w:right="565"/>
        <w:jc w:val="both"/>
        <w:rPr>
          <w:rFonts w:ascii="GHEA Grapalat" w:hAnsi="GHEA Grapalat"/>
          <w:sz w:val="22"/>
          <w:szCs w:val="22"/>
        </w:rPr>
      </w:pPr>
    </w:p>
    <w:p w:rsidR="00A6672B"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sz w:val="22"/>
          <w:szCs w:val="22"/>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A6672B" w:rsidRPr="00B138F3" w:rsidTr="00A5350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A6672B" w:rsidRPr="00B138F3" w:rsidTr="00A5350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A6672B" w:rsidRPr="00B138F3" w:rsidTr="00A5350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A6672B" w:rsidRPr="00B138F3" w:rsidTr="00A53506">
        <w:trPr>
          <w:trHeight w:val="424"/>
        </w:trPr>
        <w:tc>
          <w:tcPr>
            <w:tcW w:w="10980" w:type="dxa"/>
            <w:gridSpan w:val="2"/>
            <w:tcBorders>
              <w:top w:val="single" w:sz="4" w:space="0" w:color="auto"/>
              <w:left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A6672B" w:rsidRPr="00B138F3" w:rsidRDefault="00A6672B" w:rsidP="00A5350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jc w:val="right"/>
              <w:rPr>
                <w:rFonts w:ascii="GHEA Grapalat" w:hAnsi="GHEA Grapalat" w:cs="Tahoma"/>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6672B" w:rsidRPr="00B138F3" w:rsidTr="00A53506">
        <w:trPr>
          <w:trHeight w:val="2194"/>
        </w:trPr>
        <w:tc>
          <w:tcPr>
            <w:tcW w:w="5616" w:type="dxa"/>
            <w:tcBorders>
              <w:top w:val="single" w:sz="4" w:space="0" w:color="auto"/>
              <w:left w:val="single" w:sz="4" w:space="0" w:color="auto"/>
              <w:right w:val="single" w:sz="4" w:space="0" w:color="auto"/>
            </w:tcBorders>
            <w:noWrap/>
            <w:vAlign w:val="bottom"/>
          </w:tcPr>
          <w:p w:rsidR="00A6672B" w:rsidRPr="00B138F3" w:rsidRDefault="00A6672B" w:rsidP="00A5350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A6672B" w:rsidRPr="00B138F3" w:rsidRDefault="00A6672B" w:rsidP="00A5350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Arial"/>
              </w:rPr>
            </w:pP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A6672B" w:rsidRPr="00B138F3" w:rsidRDefault="00A6672B" w:rsidP="00A5350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A6672B" w:rsidRPr="00B138F3" w:rsidRDefault="00A6672B" w:rsidP="00A6672B">
      <w:pPr>
        <w:widowControl w:val="0"/>
        <w:spacing w:after="160"/>
        <w:jc w:val="center"/>
        <w:rPr>
          <w:rFonts w:ascii="GHEA Grapalat" w:hAnsi="GHEA Grapalat" w:cs="Sylfaen"/>
        </w:rPr>
      </w:pPr>
    </w:p>
    <w:p w:rsidR="00A6672B" w:rsidRPr="00B138F3" w:rsidRDefault="00A6672B" w:rsidP="00A6672B">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A6672B" w:rsidRPr="00B138F3" w:rsidRDefault="00A6672B" w:rsidP="00A6672B">
      <w:pPr>
        <w:rPr>
          <w:rFonts w:ascii="GHEA Grapalat" w:hAnsi="GHEA Grapalat" w:cs="Sylfaen"/>
        </w:rPr>
      </w:pPr>
      <w:r w:rsidRPr="00B138F3">
        <w:rPr>
          <w:rFonts w:ascii="GHEA Grapalat" w:hAnsi="GHEA Grapalat" w:cs="Sylfaen"/>
        </w:rPr>
        <w:br w:type="page"/>
      </w:r>
    </w:p>
    <w:p w:rsidR="00A6672B" w:rsidRPr="00B138F3" w:rsidRDefault="00A6672B" w:rsidP="00A6672B">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DB7787" w:rsidRDefault="00A6672B" w:rsidP="00A53506">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Del="0010680B"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bl>
    <w:p w:rsidR="00A6672B" w:rsidRPr="00B138F3" w:rsidRDefault="00A6672B" w:rsidP="00A6672B">
      <w:pPr>
        <w:widowControl w:val="0"/>
        <w:spacing w:after="160"/>
        <w:ind w:left="567" w:right="565"/>
        <w:jc w:val="center"/>
        <w:rPr>
          <w:rFonts w:ascii="GHEA Grapalat" w:hAnsi="GHEA Grapalat"/>
          <w:b/>
        </w:rPr>
      </w:pPr>
    </w:p>
    <w:p w:rsidR="00A6672B" w:rsidRPr="00B138F3" w:rsidRDefault="00A6672B" w:rsidP="00A6672B">
      <w:pPr>
        <w:widowControl w:val="0"/>
        <w:ind w:left="567" w:right="565"/>
        <w:jc w:val="center"/>
        <w:rPr>
          <w:rFonts w:ascii="GHEA Grapalat" w:hAnsi="GHEA Grapalat"/>
          <w:b/>
        </w:rPr>
      </w:pPr>
    </w:p>
    <w:p w:rsidR="00A6672B" w:rsidRPr="00B138F3" w:rsidRDefault="00A6672B" w:rsidP="00A6672B">
      <w:pPr>
        <w:widowControl w:val="0"/>
        <w:jc w:val="right"/>
        <w:rPr>
          <w:rFonts w:ascii="GHEA Grapalat" w:hAnsi="GHEA Grapalat" w:cs="GHEA Grapalat"/>
          <w:i/>
        </w:rPr>
      </w:pPr>
      <w:r w:rsidRPr="00B138F3">
        <w:rPr>
          <w:rFonts w:ascii="GHEA Grapalat" w:hAnsi="GHEA Grapalat"/>
          <w:i/>
        </w:rPr>
        <w:t>Приложение № 5.1</w:t>
      </w:r>
    </w:p>
    <w:p w:rsidR="009C70D7" w:rsidRPr="00D967B8" w:rsidRDefault="009C70D7" w:rsidP="009C70D7">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w:t>
      </w:r>
      <w:r w:rsidRPr="00D967B8">
        <w:rPr>
          <w:rFonts w:ascii="GHEA Grapalat" w:hAnsi="GHEA Grapalat"/>
          <w:b/>
          <w:sz w:val="24"/>
          <w:szCs w:val="24"/>
        </w:rPr>
        <w:t>6</w:t>
      </w:r>
      <w:r>
        <w:rPr>
          <w:rFonts w:ascii="GHEA Grapalat" w:hAnsi="GHEA Grapalat"/>
          <w:b/>
          <w:sz w:val="24"/>
          <w:szCs w:val="24"/>
        </w:rPr>
        <w:t>/3</w:t>
      </w:r>
    </w:p>
    <w:p w:rsidR="00A6672B" w:rsidRPr="00B138F3" w:rsidRDefault="00A6672B" w:rsidP="00A6672B">
      <w:pPr>
        <w:widowControl w:val="0"/>
        <w:spacing w:after="160"/>
        <w:jc w:val="center"/>
        <w:rPr>
          <w:rFonts w:ascii="GHEA Grapalat" w:hAnsi="GHEA Grapalat"/>
          <w:b/>
        </w:rPr>
      </w:pPr>
    </w:p>
    <w:p w:rsidR="00A6672B" w:rsidRPr="00B138F3" w:rsidRDefault="00A6672B" w:rsidP="00A6672B">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A6672B" w:rsidRPr="00B138F3" w:rsidRDefault="00A6672B" w:rsidP="00A6672B">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6672B" w:rsidRPr="00B138F3" w:rsidTr="00A53506">
        <w:tc>
          <w:tcPr>
            <w:tcW w:w="4786" w:type="dxa"/>
          </w:tcPr>
          <w:p w:rsidR="00A6672B" w:rsidRPr="00B138F3" w:rsidRDefault="00A6672B" w:rsidP="00A5350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A6672B" w:rsidRPr="00B138F3" w:rsidRDefault="00A6672B" w:rsidP="00A5350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2"/>
              <w:t>**</w:t>
            </w:r>
          </w:p>
        </w:tc>
      </w:tr>
    </w:tbl>
    <w:p w:rsidR="00A6672B" w:rsidRPr="00B138F3" w:rsidRDefault="00A6672B" w:rsidP="00A6672B">
      <w:pPr>
        <w:widowControl w:val="0"/>
        <w:spacing w:after="160"/>
        <w:rPr>
          <w:rFonts w:ascii="GHEA Grapalat" w:hAnsi="GHEA Grapalat" w:cs="GHEA Grapalat"/>
          <w:b/>
        </w:rPr>
      </w:pPr>
    </w:p>
    <w:p w:rsidR="00A6672B" w:rsidRPr="00B138F3" w:rsidRDefault="00A6672B" w:rsidP="00A6672B">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A6672B" w:rsidRPr="00B138F3" w:rsidRDefault="00A6672B" w:rsidP="00A6672B">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A6672B" w:rsidRPr="00B138F3" w:rsidRDefault="00A6672B" w:rsidP="00A6672B">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A6672B" w:rsidRPr="00B138F3" w:rsidRDefault="00A6672B" w:rsidP="00A6672B">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A6672B" w:rsidRPr="00B138F3" w:rsidRDefault="00A6672B" w:rsidP="00A6672B">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A6672B" w:rsidRPr="00B138F3" w:rsidRDefault="00A6672B" w:rsidP="00A6672B">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A6672B" w:rsidRPr="00B138F3" w:rsidRDefault="00A6672B" w:rsidP="00A6672B">
      <w:pPr>
        <w:widowControl w:val="0"/>
        <w:tabs>
          <w:tab w:val="left" w:pos="567"/>
        </w:tabs>
        <w:jc w:val="both"/>
        <w:rPr>
          <w:rFonts w:ascii="GHEA Grapalat" w:hAnsi="GHEA Grapalat" w:cs="GHEA Grapalat"/>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Pr>
          <w:rFonts w:ascii="GHEA Grapalat" w:hAnsi="GHEA Grapalat"/>
          <w:b/>
        </w:rPr>
        <w:t>ЕГС-GHAPDzB-</w:t>
      </w:r>
      <w:r w:rsidR="00BE1A63">
        <w:rPr>
          <w:rFonts w:ascii="GHEA Grapalat" w:hAnsi="GHEA Grapalat"/>
          <w:b/>
        </w:rPr>
        <w:t>2</w:t>
      </w:r>
      <w:r w:rsidR="009C70D7" w:rsidRPr="00D967B8">
        <w:rPr>
          <w:rFonts w:ascii="GHEA Grapalat" w:hAnsi="GHEA Grapalat"/>
          <w:b/>
        </w:rPr>
        <w:t>6</w:t>
      </w:r>
      <w:r w:rsidR="00BE1A63">
        <w:rPr>
          <w:rFonts w:ascii="GHEA Grapalat" w:hAnsi="GHEA Grapalat"/>
          <w:b/>
        </w:rPr>
        <w:t>/</w:t>
      </w:r>
      <w:r w:rsidR="009C70D7" w:rsidRPr="00D967B8">
        <w:rPr>
          <w:rFonts w:ascii="GHEA Grapalat" w:hAnsi="GHEA Grapalat"/>
          <w:b/>
        </w:rPr>
        <w:t>3</w:t>
      </w:r>
      <w:r w:rsidRPr="00C90F08">
        <w:rPr>
          <w:rFonts w:ascii="GHEA Grapalat" w:hAnsi="GHEA Grapalat"/>
          <w:b/>
        </w:rPr>
        <w:t>.</w:t>
      </w:r>
    </w:p>
    <w:p w:rsidR="00A6672B" w:rsidRPr="00B138F3" w:rsidRDefault="00A6672B" w:rsidP="00A6672B">
      <w:pPr>
        <w:widowControl w:val="0"/>
        <w:tabs>
          <w:tab w:val="left" w:pos="1134"/>
        </w:tabs>
        <w:spacing w:after="160"/>
        <w:jc w:val="both"/>
        <w:rPr>
          <w:rFonts w:ascii="GHEA Grapalat" w:hAnsi="GHEA Grapalat" w:cs="GHEA Grapalat"/>
        </w:rPr>
      </w:pPr>
      <w:r>
        <w:rPr>
          <w:rFonts w:ascii="GHEA Grapalat" w:hAnsi="GHEA Grapalat"/>
        </w:rPr>
        <w:t xml:space="preserve">1.2. </w:t>
      </w:r>
      <w:r w:rsidRPr="00B138F3">
        <w:rPr>
          <w:rFonts w:ascii="GHEA Grapalat" w:hAnsi="GHEA Grapalat"/>
        </w:rPr>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A6672B" w:rsidRPr="00B138F3" w:rsidRDefault="00A6672B" w:rsidP="00A6672B">
      <w:pPr>
        <w:widowControl w:val="0"/>
        <w:tabs>
          <w:tab w:val="left" w:pos="1134"/>
        </w:tabs>
        <w:spacing w:after="160"/>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w:t>
      </w:r>
      <w:r w:rsidRPr="00B138F3">
        <w:rPr>
          <w:rFonts w:ascii="GHEA Grapalat" w:hAnsi="GHEA Grapalat"/>
        </w:rPr>
        <w:lastRenderedPageBreak/>
        <w:t xml:space="preserve">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A6672B" w:rsidRPr="00B138F3" w:rsidRDefault="00A6672B" w:rsidP="00A6672B">
      <w:pPr>
        <w:widowControl w:val="0"/>
        <w:spacing w:after="160"/>
        <w:jc w:val="center"/>
        <w:rPr>
          <w:rFonts w:ascii="GHEA Grapalat" w:hAnsi="GHEA Grapalat" w:cs="GHEA Grapalat"/>
          <w:b/>
          <w:bCs/>
        </w:rPr>
      </w:pPr>
      <w:r w:rsidRPr="00B138F3">
        <w:rPr>
          <w:rFonts w:ascii="GHEA Grapalat" w:hAnsi="GHEA Grapalat"/>
          <w:b/>
        </w:rPr>
        <w:t>2. Иные условия</w:t>
      </w:r>
    </w:p>
    <w:p w:rsidR="00A6672B" w:rsidRPr="00B253E1" w:rsidRDefault="00A6672B" w:rsidP="00A6672B">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A6672B" w:rsidRPr="00B138F3"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A6672B" w:rsidRPr="00B138F3" w:rsidDel="00A13215" w:rsidRDefault="00A6672B" w:rsidP="00A6672B">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6672B" w:rsidRPr="00B138F3" w:rsidRDefault="00A6672B" w:rsidP="00A6672B">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A6672B" w:rsidRPr="00B138F3" w:rsidRDefault="00A6672B" w:rsidP="00A6672B">
      <w:pPr>
        <w:widowControl w:val="0"/>
        <w:jc w:val="both"/>
        <w:rPr>
          <w:rFonts w:ascii="GHEA Grapalat" w:hAnsi="GHEA Grapalat"/>
        </w:rPr>
      </w:pPr>
      <w:r w:rsidRPr="00B138F3">
        <w:rPr>
          <w:rFonts w:ascii="GHEA Grapalat" w:hAnsi="GHEA Grapalat"/>
        </w:rPr>
        <w:t>_______________________________________</w:t>
      </w:r>
    </w:p>
    <w:p w:rsidR="00A6672B" w:rsidRPr="00B138F3" w:rsidRDefault="00A6672B" w:rsidP="00A6672B">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A6672B" w:rsidRDefault="00A6672B" w:rsidP="00A6672B">
      <w:pPr>
        <w:widowControl w:val="0"/>
        <w:spacing w:after="160"/>
        <w:rPr>
          <w:rFonts w:ascii="GHEA Grapalat" w:hAnsi="GHEA Grapalat"/>
        </w:rPr>
      </w:pPr>
      <w:r w:rsidRPr="00B138F3">
        <w:rPr>
          <w:rFonts w:ascii="GHEA Grapalat" w:hAnsi="GHEA Grapalat"/>
        </w:rPr>
        <w:t xml:space="preserve">День/месяц/год    </w:t>
      </w:r>
      <w:r w:rsidRPr="00F74BF0">
        <w:rPr>
          <w:rFonts w:ascii="GHEA Grapalat" w:hAnsi="GHEA Grapalat"/>
        </w:rPr>
        <w:t>М. П.</w:t>
      </w: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Default="00A6672B" w:rsidP="00A6672B">
      <w:pPr>
        <w:widowControl w:val="0"/>
        <w:spacing w:after="160"/>
        <w:rPr>
          <w:rFonts w:ascii="GHEA Grapalat" w:hAnsi="GHEA Grapalat"/>
        </w:rPr>
      </w:pPr>
    </w:p>
    <w:p w:rsidR="00A6672B" w:rsidRPr="00B138F3" w:rsidRDefault="00A6672B" w:rsidP="00A6672B">
      <w:pPr>
        <w:widowControl w:val="0"/>
        <w:spacing w:after="160"/>
        <w:rPr>
          <w:rFonts w:ascii="GHEA Grapalat" w:hAnsi="GHEA Grapalat"/>
        </w:rPr>
      </w:pPr>
      <w:r w:rsidRPr="00B138F3">
        <w:rPr>
          <w:rFonts w:ascii="GHEA Grapalat" w:hAnsi="GHEA Grapalat"/>
        </w:rPr>
        <w:t xml:space="preserve">                                                                               </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A6672B" w:rsidRPr="00B138F3" w:rsidTr="00A5350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A6672B" w:rsidRPr="00B138F3" w:rsidTr="00A5350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A6672B" w:rsidRPr="00B138F3" w:rsidTr="00A53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A6672B" w:rsidRPr="00B138F3" w:rsidTr="00A5350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A6672B" w:rsidRPr="00B138F3" w:rsidTr="00A53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A6672B" w:rsidRPr="00B138F3" w:rsidTr="00A53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6672B" w:rsidRPr="00B138F3" w:rsidTr="00A53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A6672B" w:rsidRPr="00B138F3" w:rsidTr="00A53506">
        <w:trPr>
          <w:trHeight w:val="424"/>
        </w:trPr>
        <w:tc>
          <w:tcPr>
            <w:tcW w:w="10980" w:type="dxa"/>
            <w:gridSpan w:val="2"/>
            <w:tcBorders>
              <w:top w:val="single" w:sz="4" w:space="0" w:color="auto"/>
              <w:left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6672B" w:rsidRPr="00B138F3" w:rsidTr="00A53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72B" w:rsidRPr="00B138F3" w:rsidRDefault="00A6672B" w:rsidP="00A5350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A6672B" w:rsidRPr="00B138F3" w:rsidRDefault="00A6672B" w:rsidP="00A5350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jc w:val="right"/>
              <w:rPr>
                <w:rFonts w:ascii="GHEA Grapalat" w:hAnsi="GHEA Grapalat" w:cs="Tahoma"/>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/____________________/</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6672B" w:rsidRPr="00B138F3" w:rsidTr="00A53506">
        <w:trPr>
          <w:trHeight w:val="2194"/>
        </w:trPr>
        <w:tc>
          <w:tcPr>
            <w:tcW w:w="5616" w:type="dxa"/>
            <w:tcBorders>
              <w:top w:val="single" w:sz="4" w:space="0" w:color="auto"/>
              <w:left w:val="single" w:sz="4" w:space="0" w:color="auto"/>
              <w:right w:val="single" w:sz="4" w:space="0" w:color="auto"/>
            </w:tcBorders>
            <w:noWrap/>
            <w:vAlign w:val="bottom"/>
          </w:tcPr>
          <w:p w:rsidR="00A6672B" w:rsidRPr="00B138F3" w:rsidRDefault="00A6672B" w:rsidP="00A5350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A6672B" w:rsidRPr="00B138F3" w:rsidRDefault="00A6672B" w:rsidP="00A5350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6672B" w:rsidRPr="00B138F3" w:rsidRDefault="00A6672B" w:rsidP="00A53506">
            <w:pPr>
              <w:widowControl w:val="0"/>
              <w:spacing w:after="160"/>
              <w:rPr>
                <w:rFonts w:ascii="GHEA Grapalat" w:hAnsi="GHEA Grapalat" w:cs="Tahoma"/>
              </w:rPr>
            </w:pPr>
          </w:p>
          <w:p w:rsidR="00A6672B" w:rsidRPr="00B138F3" w:rsidRDefault="00A6672B" w:rsidP="00A53506">
            <w:pPr>
              <w:widowControl w:val="0"/>
              <w:jc w:val="right"/>
              <w:rPr>
                <w:rFonts w:ascii="GHEA Grapalat" w:hAnsi="GHEA Grapalat" w:cs="Tahoma"/>
              </w:rPr>
            </w:pPr>
            <w:r w:rsidRPr="00B138F3">
              <w:rPr>
                <w:rFonts w:ascii="GHEA Grapalat" w:hAnsi="GHEA Grapalat"/>
              </w:rPr>
              <w:t>/____________________/</w:t>
            </w:r>
          </w:p>
          <w:p w:rsidR="00A6672B" w:rsidRPr="00B138F3" w:rsidRDefault="00A6672B" w:rsidP="00A5350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A6672B" w:rsidRPr="00B138F3" w:rsidRDefault="00A6672B" w:rsidP="00A53506">
            <w:pPr>
              <w:widowControl w:val="0"/>
              <w:spacing w:after="160"/>
              <w:rPr>
                <w:rFonts w:ascii="GHEA Grapalat" w:hAnsi="GHEA Grapalat" w:cs="Arial"/>
              </w:rPr>
            </w:pPr>
          </w:p>
        </w:tc>
      </w:tr>
      <w:tr w:rsidR="00A6672B" w:rsidRPr="00B138F3" w:rsidTr="00A53506">
        <w:trPr>
          <w:trHeight w:val="2194"/>
        </w:trPr>
        <w:tc>
          <w:tcPr>
            <w:tcW w:w="5616" w:type="dxa"/>
            <w:tcBorders>
              <w:top w:val="nil"/>
              <w:left w:val="single" w:sz="4" w:space="0" w:color="auto"/>
              <w:bottom w:val="single" w:sz="4" w:space="0" w:color="auto"/>
              <w:right w:val="single" w:sz="4" w:space="0" w:color="auto"/>
            </w:tcBorders>
            <w:noWrap/>
            <w:vAlign w:val="bottom"/>
          </w:tcPr>
          <w:p w:rsidR="00A6672B" w:rsidRPr="00B138F3" w:rsidRDefault="00A6672B" w:rsidP="00A5350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A6672B" w:rsidRPr="00B138F3" w:rsidRDefault="00A6672B" w:rsidP="00A53506">
            <w:pPr>
              <w:widowControl w:val="0"/>
              <w:spacing w:after="160"/>
              <w:rPr>
                <w:rFonts w:ascii="GHEA Grapalat" w:hAnsi="GHEA Grapalat" w:cs="Sylfaen"/>
              </w:rPr>
            </w:pPr>
          </w:p>
          <w:p w:rsidR="00A6672B" w:rsidRPr="00B138F3" w:rsidRDefault="00A6672B" w:rsidP="00A5350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A6672B" w:rsidRPr="00B138F3" w:rsidRDefault="00A6672B" w:rsidP="00A5350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A6672B" w:rsidRPr="00B138F3" w:rsidRDefault="00A6672B" w:rsidP="00A53506">
            <w:pPr>
              <w:widowControl w:val="0"/>
              <w:spacing w:after="160"/>
              <w:rPr>
                <w:rFonts w:ascii="GHEA Grapalat" w:hAnsi="GHEA Grapalat"/>
              </w:rPr>
            </w:pPr>
          </w:p>
          <w:p w:rsidR="00A6672B" w:rsidRPr="00B138F3" w:rsidRDefault="00A6672B" w:rsidP="00A5350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A6672B" w:rsidRPr="00B138F3" w:rsidRDefault="00A6672B" w:rsidP="00A6672B">
      <w:pPr>
        <w:widowControl w:val="0"/>
        <w:spacing w:after="160"/>
        <w:jc w:val="center"/>
        <w:rPr>
          <w:rFonts w:ascii="GHEA Grapalat" w:hAnsi="GHEA Grapalat" w:cs="Sylfaen"/>
        </w:rPr>
      </w:pPr>
    </w:p>
    <w:p w:rsidR="00A6672B" w:rsidRPr="00B138F3" w:rsidRDefault="00A6672B" w:rsidP="00A6672B">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A6672B" w:rsidRPr="00B138F3" w:rsidRDefault="00A6672B" w:rsidP="00A6672B">
      <w:pPr>
        <w:rPr>
          <w:rFonts w:ascii="GHEA Grapalat" w:hAnsi="GHEA Grapalat" w:cs="Sylfaen"/>
        </w:rPr>
      </w:pPr>
      <w:r w:rsidRPr="00B138F3">
        <w:rPr>
          <w:rFonts w:ascii="GHEA Grapalat" w:hAnsi="GHEA Grapalat" w:cs="Sylfaen"/>
        </w:rPr>
        <w:br w:type="page"/>
      </w:r>
    </w:p>
    <w:p w:rsidR="00A6672B" w:rsidRPr="00B138F3" w:rsidRDefault="00A6672B" w:rsidP="00A6672B">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A6672B" w:rsidRPr="00B138F3" w:rsidTr="00A5350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Del="0010680B"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A6672B" w:rsidRPr="00B138F3" w:rsidRDefault="00A6672B" w:rsidP="00A5350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r w:rsidR="00A6672B" w:rsidRPr="00B138F3" w:rsidTr="00A5350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A6672B" w:rsidRPr="00B138F3" w:rsidRDefault="00A6672B" w:rsidP="00A5350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A6672B" w:rsidRPr="00B138F3" w:rsidRDefault="00A6672B" w:rsidP="00A53506">
            <w:pPr>
              <w:widowControl w:val="0"/>
              <w:spacing w:after="120"/>
              <w:jc w:val="center"/>
              <w:rPr>
                <w:rFonts w:ascii="GHEA Grapalat" w:hAnsi="GHEA Grapalat"/>
                <w:sz w:val="18"/>
                <w:szCs w:val="18"/>
              </w:rPr>
            </w:pPr>
          </w:p>
        </w:tc>
      </w:tr>
    </w:tbl>
    <w:p w:rsidR="00A6672B" w:rsidRPr="00B138F3" w:rsidRDefault="00A6672B" w:rsidP="00A6672B">
      <w:pPr>
        <w:widowControl w:val="0"/>
        <w:spacing w:after="160"/>
        <w:ind w:left="567" w:right="565"/>
        <w:jc w:val="center"/>
        <w:rPr>
          <w:rFonts w:ascii="GHEA Grapalat" w:hAnsi="GHEA Grapalat"/>
          <w:b/>
        </w:rPr>
      </w:pPr>
    </w:p>
    <w:p w:rsidR="00A6672B" w:rsidRDefault="00A6672B" w:rsidP="00B46D58">
      <w:pPr>
        <w:pStyle w:val="BodyTextIndent3"/>
        <w:widowControl w:val="0"/>
        <w:spacing w:after="160" w:line="240" w:lineRule="auto"/>
        <w:jc w:val="right"/>
        <w:rPr>
          <w:rFonts w:ascii="GHEA Grapalat" w:hAnsi="GHEA Grapalat"/>
          <w:b/>
          <w:sz w:val="24"/>
          <w:szCs w:val="24"/>
        </w:rPr>
      </w:pPr>
    </w:p>
    <w:p w:rsidR="00A6672B" w:rsidRPr="00B138F3" w:rsidRDefault="00A6672B" w:rsidP="00A6672B">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Приложение № 6</w:t>
      </w:r>
    </w:p>
    <w:p w:rsidR="009C70D7" w:rsidRPr="00D967B8" w:rsidRDefault="009C70D7" w:rsidP="009C70D7">
      <w:pPr>
        <w:pStyle w:val="BodyTextIndent3"/>
        <w:widowControl w:val="0"/>
        <w:spacing w:line="240" w:lineRule="auto"/>
        <w:jc w:val="right"/>
        <w:rPr>
          <w:rFonts w:ascii="GHEA Grapalat" w:hAnsi="GHEA Grapalat"/>
          <w:b/>
          <w:sz w:val="24"/>
          <w:szCs w:val="24"/>
        </w:rPr>
      </w:pPr>
      <w:r w:rsidRPr="00AA5BD2">
        <w:rPr>
          <w:rFonts w:ascii="GHEA Grapalat" w:hAnsi="GHEA Grapalat"/>
          <w:b/>
          <w:sz w:val="24"/>
          <w:szCs w:val="24"/>
        </w:rPr>
        <w:t>к Приглашению на запрос котировок</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ЕГС-GHAPDzB</w:t>
      </w:r>
      <w:r w:rsidRPr="008F6C26">
        <w:rPr>
          <w:rFonts w:ascii="GHEA Grapalat" w:hAnsi="GHEA Grapalat"/>
          <w:b/>
          <w:sz w:val="24"/>
          <w:szCs w:val="24"/>
        </w:rPr>
        <w:t>-</w:t>
      </w:r>
      <w:r>
        <w:rPr>
          <w:rFonts w:ascii="GHEA Grapalat" w:hAnsi="GHEA Grapalat"/>
          <w:b/>
          <w:sz w:val="24"/>
          <w:szCs w:val="24"/>
        </w:rPr>
        <w:t>2</w:t>
      </w:r>
      <w:r w:rsidRPr="00D967B8">
        <w:rPr>
          <w:rFonts w:ascii="GHEA Grapalat" w:hAnsi="GHEA Grapalat"/>
          <w:b/>
          <w:sz w:val="24"/>
          <w:szCs w:val="24"/>
        </w:rPr>
        <w:t>6</w:t>
      </w:r>
      <w:r>
        <w:rPr>
          <w:rFonts w:ascii="GHEA Grapalat" w:hAnsi="GHEA Grapalat"/>
          <w:b/>
          <w:sz w:val="24"/>
          <w:szCs w:val="24"/>
        </w:rPr>
        <w:t>/3</w:t>
      </w:r>
    </w:p>
    <w:p w:rsidR="00A6672B" w:rsidRPr="00B138F3" w:rsidRDefault="00A6672B" w:rsidP="00A6672B">
      <w:pPr>
        <w:widowControl w:val="0"/>
        <w:spacing w:after="160"/>
        <w:ind w:left="-142" w:firstLine="142"/>
        <w:jc w:val="center"/>
        <w:rPr>
          <w:rFonts w:ascii="GHEA Grapalat" w:hAnsi="GHEA Grapalat"/>
          <w:i/>
        </w:rPr>
      </w:pPr>
    </w:p>
    <w:p w:rsidR="00A6672B" w:rsidRPr="00B138F3" w:rsidRDefault="00A6672B" w:rsidP="00A6672B">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A6672B" w:rsidRPr="00B138F3" w:rsidRDefault="00A6672B" w:rsidP="00A6672B">
      <w:pPr>
        <w:widowControl w:val="0"/>
        <w:spacing w:after="160"/>
        <w:ind w:left="-142" w:firstLine="142"/>
        <w:jc w:val="center"/>
        <w:rPr>
          <w:rFonts w:ascii="GHEA Grapalat" w:hAnsi="GHEA Grapalat" w:cs="Times Armenian"/>
          <w:b/>
        </w:rPr>
      </w:pPr>
      <w:r w:rsidRPr="00B138F3">
        <w:rPr>
          <w:rFonts w:ascii="GHEA Grapalat" w:hAnsi="GHEA Grapalat"/>
          <w:b/>
        </w:rPr>
        <w:t xml:space="preserve">ПОСТАВКИ ТОВАРА </w:t>
      </w:r>
    </w:p>
    <w:p w:rsidR="00A6672B" w:rsidRPr="00D967B8" w:rsidRDefault="00A6672B" w:rsidP="00A6672B">
      <w:pPr>
        <w:widowControl w:val="0"/>
        <w:spacing w:after="160"/>
        <w:ind w:left="-142" w:firstLine="142"/>
        <w:jc w:val="center"/>
        <w:rPr>
          <w:rFonts w:ascii="GHEA Grapalat" w:hAnsi="GHEA Grapalat" w:cs="Sylfaen"/>
        </w:rPr>
      </w:pPr>
      <w:r w:rsidRPr="00B138F3">
        <w:rPr>
          <w:rFonts w:ascii="GHEA Grapalat" w:hAnsi="GHEA Grapalat"/>
          <w:b/>
        </w:rPr>
        <w:t xml:space="preserve">№ </w:t>
      </w:r>
      <w:r>
        <w:rPr>
          <w:rFonts w:ascii="GHEA Grapalat" w:hAnsi="GHEA Grapalat"/>
          <w:b/>
        </w:rPr>
        <w:t>ЕГС-GHAPDzB-</w:t>
      </w:r>
      <w:r w:rsidR="009C70D7">
        <w:rPr>
          <w:rFonts w:ascii="GHEA Grapalat" w:hAnsi="GHEA Grapalat"/>
          <w:b/>
        </w:rPr>
        <w:t>26</w:t>
      </w:r>
      <w:r w:rsidR="00BE1A63">
        <w:rPr>
          <w:rFonts w:ascii="GHEA Grapalat" w:hAnsi="GHEA Grapalat"/>
          <w:b/>
        </w:rPr>
        <w:t>/</w:t>
      </w:r>
      <w:r w:rsidR="009C70D7">
        <w:rPr>
          <w:rFonts w:ascii="GHEA Grapalat" w:hAnsi="GHEA Grapalat"/>
          <w:b/>
        </w:rPr>
        <w:t>3</w:t>
      </w:r>
    </w:p>
    <w:p w:rsidR="00A6672B" w:rsidRPr="00FD14D7" w:rsidRDefault="00A6672B" w:rsidP="00A6672B">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A6672B" w:rsidRPr="00B138F3" w:rsidTr="00A53506">
        <w:tc>
          <w:tcPr>
            <w:tcW w:w="4643" w:type="dxa"/>
          </w:tcPr>
          <w:p w:rsidR="00A6672B" w:rsidRPr="00FD12BC" w:rsidRDefault="00A6672B" w:rsidP="00A53506">
            <w:pPr>
              <w:widowControl w:val="0"/>
              <w:spacing w:after="160"/>
              <w:rPr>
                <w:rFonts w:ascii="GHEA Grapalat" w:hAnsi="GHEA Grapalat" w:cs="Sylfaen"/>
                <w:lang w:val="en-US"/>
              </w:rPr>
            </w:pPr>
            <w:r w:rsidRPr="00FD14D7">
              <w:rPr>
                <w:rFonts w:ascii="GHEA Grapalat" w:hAnsi="GHEA Grapalat"/>
              </w:rPr>
              <w:tab/>
            </w:r>
            <w:r w:rsidRPr="00B138F3">
              <w:rPr>
                <w:rFonts w:ascii="GHEA Grapalat" w:hAnsi="GHEA Grapalat"/>
              </w:rPr>
              <w:t>г</w:t>
            </w:r>
            <w:r>
              <w:rPr>
                <w:rFonts w:ascii="GHEA Grapalat" w:hAnsi="GHEA Grapalat"/>
                <w:lang w:val="en-US"/>
              </w:rPr>
              <w:t xml:space="preserve"> Ереван</w:t>
            </w:r>
          </w:p>
        </w:tc>
        <w:tc>
          <w:tcPr>
            <w:tcW w:w="4643" w:type="dxa"/>
          </w:tcPr>
          <w:p w:rsidR="00A6672B" w:rsidRPr="00B138F3" w:rsidRDefault="00A6672B" w:rsidP="00A53506">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A6672B" w:rsidRPr="00B138F3" w:rsidRDefault="00A6672B" w:rsidP="00A6672B">
      <w:pPr>
        <w:widowControl w:val="0"/>
        <w:tabs>
          <w:tab w:val="left" w:pos="720"/>
          <w:tab w:val="left" w:pos="1440"/>
          <w:tab w:val="left" w:pos="8865"/>
        </w:tabs>
        <w:spacing w:after="160"/>
        <w:jc w:val="center"/>
        <w:rPr>
          <w:rFonts w:ascii="GHEA Grapalat" w:hAnsi="GHEA Grapalat" w:cs="Sylfaen"/>
        </w:rPr>
      </w:pPr>
    </w:p>
    <w:p w:rsidR="00A6672B" w:rsidRPr="00B138F3" w:rsidRDefault="00A6672B" w:rsidP="00A6672B">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A6672B" w:rsidRDefault="00A6672B" w:rsidP="00A6672B">
      <w:pPr>
        <w:widowControl w:val="0"/>
        <w:spacing w:after="160"/>
        <w:ind w:firstLine="709"/>
        <w:jc w:val="both"/>
        <w:rPr>
          <w:rFonts w:ascii="GHEA Grapalat" w:hAnsi="GHEA Grapalat" w:cs="Sylfaen"/>
          <w:b/>
        </w:rPr>
      </w:pPr>
    </w:p>
    <w:p w:rsidR="00A6672B" w:rsidRPr="00B138F3" w:rsidRDefault="00A6672B" w:rsidP="00A6672B">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9C70D7" w:rsidRDefault="009C70D7" w:rsidP="009C70D7">
      <w:pPr>
        <w:widowControl w:val="0"/>
        <w:tabs>
          <w:tab w:val="left" w:pos="1134"/>
        </w:tabs>
        <w:spacing w:after="160" w:line="360" w:lineRule="auto"/>
        <w:ind w:firstLine="567"/>
        <w:jc w:val="both"/>
        <w:rPr>
          <w:rFonts w:ascii="GHEA Grapalat" w:hAnsi="GHEA Grapalat"/>
        </w:rPr>
      </w:pPr>
      <w:r w:rsidRPr="007F0044">
        <w:rPr>
          <w:rFonts w:ascii="GHEA Grapalat" w:hAnsi="GHEA Grapalat"/>
          <w:spacing w:val="-4"/>
        </w:rPr>
        <w:t>1.1.</w:t>
      </w:r>
      <w:r w:rsidRPr="007F0044">
        <w:rPr>
          <w:rFonts w:ascii="GHEA Grapalat" w:hAnsi="GHEA Grapalat"/>
          <w:spacing w:val="-4"/>
        </w:rPr>
        <w:tab/>
        <w:t>Продавец обязуется в установленном настоящим Договором (далее — договор) порядке, объемах, сроки и по адресу поставить Покупателю товар</w:t>
      </w:r>
      <w:r w:rsidRPr="00016450">
        <w:rPr>
          <w:rFonts w:ascii="GHEA Grapalat" w:hAnsi="GHEA Grapalat"/>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Pr>
          <w:rFonts w:ascii="GHEA Grapalat" w:hAnsi="GHEA Grapalat"/>
        </w:rPr>
        <w:t>нять товар и заплатить за него.</w:t>
      </w:r>
    </w:p>
    <w:p w:rsidR="009C70D7" w:rsidRDefault="009C70D7" w:rsidP="009C70D7">
      <w:pPr>
        <w:widowControl w:val="0"/>
        <w:tabs>
          <w:tab w:val="left" w:pos="1134"/>
        </w:tabs>
        <w:spacing w:after="160" w:line="360" w:lineRule="auto"/>
        <w:ind w:firstLine="567"/>
        <w:jc w:val="both"/>
        <w:rPr>
          <w:rFonts w:ascii="GHEA Grapalat" w:hAnsi="GHEA Grapalat"/>
        </w:rPr>
      </w:pPr>
      <w:r w:rsidRPr="00BF078C">
        <w:rPr>
          <w:rFonts w:ascii="Sylfaen" w:hAnsi="Sylfaen"/>
          <w:szCs w:val="22"/>
        </w:rPr>
        <w:t>1.</w:t>
      </w:r>
      <w:r w:rsidRPr="00FD14D7">
        <w:rPr>
          <w:rFonts w:ascii="Sylfaen" w:hAnsi="Sylfaen"/>
          <w:szCs w:val="22"/>
        </w:rPr>
        <w:t>2</w:t>
      </w:r>
      <w:r w:rsidRPr="00C90F08">
        <w:rPr>
          <w:rFonts w:ascii="Sylfaen" w:hAnsi="Sylfaen"/>
          <w:sz w:val="20"/>
          <w:szCs w:val="22"/>
        </w:rPr>
        <w:t xml:space="preserve"> </w:t>
      </w:r>
      <w:r w:rsidRPr="00C90F08">
        <w:rPr>
          <w:rFonts w:ascii="GHEA Grapalat" w:hAnsi="GHEA Grapalat"/>
        </w:rPr>
        <w:t xml:space="preserve">Поставка производиться на основании заявки товара от Покупателя, согласно количеству заказа. Срок первого этапа поставки товара устанавливаться в </w:t>
      </w:r>
      <w:r w:rsidRPr="00FD14D7">
        <w:rPr>
          <w:rFonts w:ascii="GHEA Grapalat" w:hAnsi="GHEA Grapalat"/>
        </w:rPr>
        <w:t>2</w:t>
      </w:r>
      <w:r w:rsidRPr="00C90F08">
        <w:rPr>
          <w:rFonts w:ascii="GHEA Grapalat" w:hAnsi="GHEA Grapalat"/>
        </w:rPr>
        <w:t>0 календарных дней, расчет срока которого осуществляется со деня  вступления в силу предусмотренных договором условий прав и обязанностей сторон, если только выбранный участник не согласен доставить товар в более короткий срок. На следующих этапах сроки поставки осуществляется не позднее 5 рабочих дней с даты подачи заявки.</w:t>
      </w:r>
    </w:p>
    <w:p w:rsidR="009C70D7" w:rsidRPr="00C90F08" w:rsidRDefault="009C70D7" w:rsidP="009C70D7">
      <w:pPr>
        <w:widowControl w:val="0"/>
        <w:tabs>
          <w:tab w:val="left" w:pos="1134"/>
        </w:tabs>
        <w:spacing w:after="160" w:line="360" w:lineRule="auto"/>
        <w:jc w:val="both"/>
        <w:rPr>
          <w:rFonts w:ascii="GHEA Grapalat" w:hAnsi="GHEA Grapalat" w:cs="Times Armenian"/>
        </w:rPr>
      </w:pPr>
      <w:r w:rsidRPr="00C90F08">
        <w:rPr>
          <w:rFonts w:ascii="GHEA Grapalat" w:hAnsi="GHEA Grapalat" w:cs="Times Armenian"/>
        </w:rPr>
        <w:t xml:space="preserve">    1,</w:t>
      </w:r>
      <w:r w:rsidRPr="00FD14D7">
        <w:rPr>
          <w:rFonts w:ascii="GHEA Grapalat" w:hAnsi="GHEA Grapalat" w:cs="Times Armenian"/>
        </w:rPr>
        <w:t>3</w:t>
      </w:r>
      <w:r w:rsidRPr="00C90F08">
        <w:rPr>
          <w:rFonts w:ascii="GHEA Grapalat" w:hAnsi="GHEA Grapalat" w:cs="Times Armenian"/>
        </w:rPr>
        <w:t xml:space="preserve">  Продавец товар доставляет на склад покупателя, расположенный в г. Ереван, ул Масис 102.</w:t>
      </w:r>
    </w:p>
    <w:p w:rsidR="00A6672B" w:rsidRPr="00B138F3" w:rsidRDefault="00A6672B" w:rsidP="00A6672B">
      <w:pPr>
        <w:widowControl w:val="0"/>
        <w:spacing w:after="160"/>
        <w:ind w:firstLine="709"/>
        <w:jc w:val="both"/>
        <w:rPr>
          <w:rFonts w:ascii="GHEA Grapalat" w:hAnsi="GHEA Grapalat" w:cs="Times Armenian"/>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lastRenderedPageBreak/>
        <w:t>2.ПРАВА И ОБЯЗАННОСТИ СТОРОН</w:t>
      </w:r>
    </w:p>
    <w:p w:rsidR="00A6672B" w:rsidRPr="00B138F3" w:rsidRDefault="00A6672B" w:rsidP="00A6672B">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Pr="00C90F08">
        <w:rPr>
          <w:rFonts w:ascii="GHEA Grapalat" w:hAnsi="GHEA Grapalat"/>
        </w:rPr>
        <w:t>7</w:t>
      </w:r>
      <w:r w:rsidRPr="00B138F3">
        <w:rPr>
          <w:rFonts w:ascii="GHEA Grapalat" w:hAnsi="GHEA Grapalat"/>
        </w:rPr>
        <w:t xml:space="preserve"> дней.</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2.1.7.1.</w:t>
      </w:r>
      <w:r w:rsidRPr="00B138F3">
        <w:rPr>
          <w:rFonts w:ascii="GHEA Grapalat" w:hAnsi="GHEA Grapalat"/>
        </w:rPr>
        <w:tab/>
        <w:t>Нарушение договора Продавцом считается существенным, если:</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на </w:t>
      </w:r>
      <w:r w:rsidRPr="00C90F08">
        <w:rPr>
          <w:rFonts w:ascii="GHEA Grapalat" w:hAnsi="GHEA Grapalat"/>
        </w:rPr>
        <w:t>7</w:t>
      </w:r>
      <w:r w:rsidRPr="00B138F3">
        <w:rPr>
          <w:rFonts w:ascii="GHEA Grapalat" w:hAnsi="GHEA Grapalat"/>
        </w:rPr>
        <w:t xml:space="preserve"> дней;</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A6672B" w:rsidRPr="00B138F3" w:rsidRDefault="00A6672B" w:rsidP="00A6672B">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A6672B" w:rsidRPr="00B138F3" w:rsidRDefault="00A6672B" w:rsidP="00A6672B">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A6672B" w:rsidRPr="00B138F3" w:rsidRDefault="00A6672B" w:rsidP="00A6672B">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A6672B" w:rsidRPr="00B138F3" w:rsidRDefault="00A6672B" w:rsidP="00A6672B">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A6672B" w:rsidRPr="00B138F3" w:rsidRDefault="00A6672B" w:rsidP="00A6672B">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13"/>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A6672B" w:rsidRPr="00B138F3" w:rsidRDefault="00A6672B" w:rsidP="00A6672B">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A6672B" w:rsidRPr="00016450" w:rsidRDefault="00A6672B" w:rsidP="00A6672B">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Pr="00C90F08">
        <w:rPr>
          <w:rFonts w:ascii="GHEA Grapalat" w:hAnsi="GHEA Grapalat"/>
        </w:rPr>
        <w:t>2</w:t>
      </w:r>
      <w:r w:rsidRPr="006C6AFF">
        <w:rPr>
          <w:rFonts w:ascii="GHEA Grapalat" w:hAnsi="GHEA Grapalat"/>
        </w:rPr>
        <w:t>.</w:t>
      </w:r>
      <w:r w:rsidRPr="006C6AFF">
        <w:rPr>
          <w:rFonts w:ascii="GHEA Grapalat" w:hAnsi="GHEA Grapalat"/>
        </w:rPr>
        <w:tab/>
      </w:r>
      <w:r w:rsidRPr="000164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приема-передачи</w:t>
      </w:r>
      <w:r w:rsidRPr="00C90F08">
        <w:rPr>
          <w:rFonts w:ascii="GHEA Grapalat" w:hAnsi="GHEA Grapalat"/>
        </w:rPr>
        <w:t>.</w:t>
      </w:r>
      <w:r w:rsidRPr="00016450">
        <w:rPr>
          <w:rFonts w:ascii="GHEA Grapalat" w:hAnsi="GHEA Grapalat"/>
        </w:rPr>
        <w:t xml:space="preserve">  </w:t>
      </w:r>
      <w:r w:rsidRPr="007F5FB4">
        <w:rPr>
          <w:rFonts w:ascii="GHEA Grapalat" w:hAnsi="GHEA Grapalat"/>
        </w:rPr>
        <w:t>Оплата производится в течени</w:t>
      </w:r>
      <w:r w:rsidRPr="00C90F08">
        <w:rPr>
          <w:rFonts w:ascii="GHEA Grapalat" w:hAnsi="GHEA Grapalat"/>
        </w:rPr>
        <w:t>и</w:t>
      </w:r>
      <w:r w:rsidRPr="007F5FB4">
        <w:rPr>
          <w:rFonts w:ascii="GHEA Grapalat" w:hAnsi="GHEA Grapalat"/>
        </w:rPr>
        <w:t xml:space="preserve">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7F5FB4">
        <w:rPr>
          <w:rFonts w:ascii="GHEA Grapalat" w:hAnsi="GHEA Grapalat"/>
        </w:rPr>
        <w:t>товара</w:t>
      </w:r>
      <w:r w:rsidRPr="0095542C">
        <w:rPr>
          <w:rFonts w:ascii="GHEA Grapalat" w:hAnsi="GHEA Grapalat"/>
        </w:rPr>
        <w:t xml:space="preserve"> </w:t>
      </w:r>
      <w:r w:rsidRPr="00E952A4">
        <w:rPr>
          <w:rFonts w:ascii="GHEA Grapalat" w:hAnsi="GHEA Grapalat"/>
        </w:rPr>
        <w:t>П</w:t>
      </w:r>
      <w:r w:rsidRPr="0095542C">
        <w:rPr>
          <w:rFonts w:ascii="GHEA Grapalat" w:hAnsi="GHEA Grapalat"/>
        </w:rPr>
        <w:t>окупателем</w:t>
      </w:r>
      <w:r w:rsidRPr="00016450">
        <w:rPr>
          <w:rFonts w:ascii="GHEA Grapalat" w:hAnsi="GHEA Grapalat"/>
        </w:rPr>
        <w:t xml:space="preserve">(Приложение № </w:t>
      </w:r>
      <w:r w:rsidRPr="00C90F08">
        <w:rPr>
          <w:rFonts w:ascii="GHEA Grapalat" w:hAnsi="GHEA Grapalat"/>
        </w:rPr>
        <w:t>2</w:t>
      </w:r>
      <w:r w:rsidRPr="00016450">
        <w:rPr>
          <w:rFonts w:ascii="GHEA Grapalat" w:hAnsi="GHEA Grapalat"/>
        </w:rPr>
        <w:t>)</w:t>
      </w:r>
      <w:r w:rsidRPr="007F5FB4">
        <w:rPr>
          <w:rFonts w:ascii="GHEA Grapalat" w:hAnsi="GHEA Grapalat"/>
        </w:rPr>
        <w:t>.</w:t>
      </w:r>
    </w:p>
    <w:p w:rsidR="00A6672B" w:rsidRPr="00B138F3" w:rsidRDefault="00A6672B" w:rsidP="00A6672B">
      <w:pPr>
        <w:widowControl w:val="0"/>
        <w:spacing w:after="160"/>
        <w:ind w:firstLine="720"/>
        <w:jc w:val="both"/>
        <w:rPr>
          <w:rFonts w:ascii="GHEA Grapalat" w:hAnsi="GHEA Grapalat" w:cs="Sylfaen"/>
          <w:i/>
          <w:u w:val="single"/>
          <w:lang w:val="hy-AM"/>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A6672B" w:rsidRPr="00BE51DD"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 xml:space="preserve">Продавец гарантирует соответствие качества поставленного товара </w:t>
      </w:r>
      <w:r w:rsidRPr="00B138F3">
        <w:rPr>
          <w:rFonts w:ascii="GHEA Grapalat" w:hAnsi="GHEA Grapalat"/>
        </w:rPr>
        <w:lastRenderedPageBreak/>
        <w:t>требованиям государственного стандарта.</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4.2.</w:t>
      </w:r>
      <w:r>
        <w:rPr>
          <w:rFonts w:ascii="GHEA Grapalat" w:hAnsi="GHEA Grapalat"/>
        </w:rPr>
        <w:tab/>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A6672B" w:rsidRPr="00BE51DD" w:rsidRDefault="00A6672B" w:rsidP="00A6672B">
      <w:pPr>
        <w:widowControl w:val="0"/>
        <w:tabs>
          <w:tab w:val="left" w:pos="1134"/>
        </w:tabs>
        <w:spacing w:after="160"/>
        <w:ind w:firstLine="567"/>
        <w:jc w:val="both"/>
        <w:rPr>
          <w:rFonts w:ascii="GHEA Grapalat" w:hAnsi="GHEA Grapalat"/>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5. ПЕРЕДАЧА И ПРИЕМ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A6672B" w:rsidRDefault="00A6672B" w:rsidP="00A6672B">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C90F08">
        <w:rPr>
          <w:rFonts w:ascii="GHEA Grapalat" w:hAnsi="GHEA Grapalat"/>
        </w:rPr>
        <w:t xml:space="preserve">2 </w:t>
      </w:r>
      <w:r>
        <w:rPr>
          <w:rFonts w:ascii="GHEA Grapalat" w:hAnsi="GHEA Grapalat"/>
        </w:rPr>
        <w:t xml:space="preserve">экземпляр акта приема-передачи (Приложение № 3). </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A6672B"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 xml:space="preserve">Покупатель в течение </w:t>
      </w:r>
      <w:r w:rsidRPr="00F72AE6">
        <w:rPr>
          <w:rFonts w:ascii="GHEA Grapalat" w:hAnsi="GHEA Grapalat"/>
        </w:rPr>
        <w:t>20</w:t>
      </w:r>
      <w:r>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A6672B" w:rsidRDefault="00A6672B" w:rsidP="00A6672B">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A6672B" w:rsidRDefault="00A6672B" w:rsidP="00A6672B">
      <w:pPr>
        <w:widowControl w:val="0"/>
        <w:tabs>
          <w:tab w:val="left" w:pos="1134"/>
        </w:tabs>
        <w:spacing w:after="160"/>
        <w:ind w:firstLine="567"/>
        <w:jc w:val="both"/>
        <w:rPr>
          <w:rFonts w:ascii="GHEA Grapalat" w:hAnsi="GHEA Grapalat"/>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6. ОТВЕТСТВЕННОСТЬ СТОРОН</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 xml:space="preserve">пункте </w:t>
      </w:r>
      <w:r w:rsidRPr="00B138F3">
        <w:rPr>
          <w:rFonts w:ascii="GHEA Grapalat" w:hAnsi="GHEA Grapalat"/>
        </w:rPr>
        <w:lastRenderedPageBreak/>
        <w:t>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FootnoteReference"/>
          <w:rFonts w:ascii="GHEA Grapalat" w:hAnsi="GHEA Grapalat"/>
        </w:rPr>
        <w:footnoteReference w:customMarkFollows="1" w:id="14"/>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A6672B" w:rsidRPr="00B138F3" w:rsidRDefault="00A6672B" w:rsidP="00A6672B">
      <w:pPr>
        <w:rPr>
          <w:rFonts w:ascii="GHEA Grapalat" w:hAnsi="GHEA Grapalat"/>
          <w:lang w:val="hy-AM"/>
        </w:rPr>
      </w:pPr>
    </w:p>
    <w:p w:rsidR="00A6672B" w:rsidRPr="00B138F3" w:rsidRDefault="00A6672B" w:rsidP="00A6672B">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A6672B" w:rsidRPr="00B138F3" w:rsidRDefault="00A6672B" w:rsidP="00A6672B">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A6672B" w:rsidRPr="00B138F3" w:rsidRDefault="00A6672B" w:rsidP="00A6672B">
      <w:pPr>
        <w:widowControl w:val="0"/>
        <w:spacing w:after="160"/>
        <w:jc w:val="center"/>
        <w:rPr>
          <w:rFonts w:ascii="GHEA Grapalat" w:hAnsi="GHEA Grapalat"/>
          <w:lang w:val="hy-AM"/>
        </w:rPr>
      </w:pPr>
    </w:p>
    <w:p w:rsidR="00A6672B" w:rsidRPr="00016450" w:rsidRDefault="00A6672B" w:rsidP="00A6672B">
      <w:pPr>
        <w:widowControl w:val="0"/>
        <w:spacing w:after="160" w:line="360" w:lineRule="auto"/>
        <w:jc w:val="center"/>
        <w:rPr>
          <w:rFonts w:ascii="GHEA Grapalat" w:hAnsi="GHEA Grapalat"/>
          <w:b/>
        </w:rPr>
      </w:pPr>
      <w:r w:rsidRPr="00016450">
        <w:rPr>
          <w:rFonts w:ascii="GHEA Grapalat" w:hAnsi="GHEA Grapalat"/>
          <w:b/>
        </w:rPr>
        <w:t>8. ИНЫЕ УСЛОВИЯ</w:t>
      </w:r>
    </w:p>
    <w:p w:rsidR="007114E4" w:rsidRPr="007114E4" w:rsidRDefault="007114E4" w:rsidP="007114E4">
      <w:pPr>
        <w:widowControl w:val="0"/>
        <w:tabs>
          <w:tab w:val="left" w:pos="1134"/>
        </w:tabs>
        <w:spacing w:after="160"/>
        <w:ind w:firstLine="567"/>
        <w:jc w:val="both"/>
        <w:rPr>
          <w:rFonts w:ascii="GHEA Grapalat" w:hAnsi="GHEA Grapalat"/>
        </w:rPr>
      </w:pPr>
      <w:r>
        <w:rPr>
          <w:rFonts w:ascii="GHEA Grapalat" w:hAnsi="GHEA Grapalat"/>
        </w:rPr>
        <w:t xml:space="preserve">8.1 </w:t>
      </w:r>
      <w:r w:rsidRPr="007114E4">
        <w:rPr>
          <w:rFonts w:ascii="GHEA Grapalat" w:hAnsi="GHEA Grapalat"/>
        </w:rPr>
        <w:t>Договор вступает в силу с момента его подписания Сторонами и действует до 30 декабря 202</w:t>
      </w:r>
      <w:r w:rsidR="000D7E76" w:rsidRPr="00D967B8">
        <w:rPr>
          <w:rFonts w:ascii="GHEA Grapalat" w:hAnsi="GHEA Grapalat"/>
        </w:rPr>
        <w:t>6</w:t>
      </w:r>
      <w:r w:rsidRPr="007114E4">
        <w:rPr>
          <w:rFonts w:ascii="GHEA Grapalat" w:hAnsi="GHEA Grapalat"/>
        </w:rPr>
        <w:t xml:space="preserve"> года или до выполнения в полном объеме принятых Сторонами по Договору обязательств но не позднее 31 января 202</w:t>
      </w:r>
      <w:r w:rsidR="000D7E76" w:rsidRPr="00D967B8">
        <w:rPr>
          <w:rFonts w:ascii="GHEA Grapalat" w:hAnsi="GHEA Grapalat"/>
        </w:rPr>
        <w:t>7</w:t>
      </w:r>
      <w:r w:rsidRPr="007114E4">
        <w:rPr>
          <w:rFonts w:ascii="GHEA Grapalat" w:hAnsi="GHEA Grapalat"/>
        </w:rPr>
        <w:t xml:space="preserve"> года.</w:t>
      </w:r>
    </w:p>
    <w:p w:rsidR="00804188" w:rsidRPr="00EF715C" w:rsidRDefault="007114E4" w:rsidP="007114E4">
      <w:pPr>
        <w:widowControl w:val="0"/>
        <w:tabs>
          <w:tab w:val="left" w:pos="1134"/>
        </w:tabs>
        <w:spacing w:after="160"/>
        <w:ind w:firstLine="567"/>
        <w:jc w:val="both"/>
        <w:rPr>
          <w:rFonts w:ascii="GHEA Grapalat" w:hAnsi="GHEA Grapalat"/>
          <w:b/>
        </w:rPr>
      </w:pPr>
      <w:r w:rsidRPr="00EF715C">
        <w:rPr>
          <w:rFonts w:ascii="GHEA Grapalat" w:hAnsi="GHEA Grapalat"/>
          <w:b/>
        </w:rPr>
        <w:t>8.1.1. Количества и объем товаров, указанные в договоре, Заказчик может и не заказать,  в соответствии с законодательством о закупках, и договор по этой незаказанный части считается для сторон расторгнутым по истечении срока действия договора, но не позднее 31 января 202</w:t>
      </w:r>
      <w:r w:rsidR="000D7E76" w:rsidRPr="00D967B8">
        <w:rPr>
          <w:rFonts w:ascii="GHEA Grapalat" w:hAnsi="GHEA Grapalat"/>
          <w:b/>
        </w:rPr>
        <w:t>7</w:t>
      </w:r>
      <w:r w:rsidRPr="00EF715C">
        <w:rPr>
          <w:rFonts w:ascii="GHEA Grapalat" w:hAnsi="GHEA Grapalat"/>
          <w:b/>
        </w:rPr>
        <w:t xml:space="preserve"> года.</w:t>
      </w:r>
    </w:p>
    <w:p w:rsidR="00A6672B" w:rsidRPr="00B138F3" w:rsidRDefault="00A6672B" w:rsidP="007114E4">
      <w:pPr>
        <w:widowControl w:val="0"/>
        <w:tabs>
          <w:tab w:val="left" w:pos="1134"/>
        </w:tabs>
        <w:spacing w:after="160"/>
        <w:ind w:firstLine="567"/>
        <w:jc w:val="both"/>
        <w:rPr>
          <w:rFonts w:ascii="GHEA Grapalat" w:hAnsi="GHEA Grapalat" w:cs="Sylfaen"/>
        </w:rPr>
      </w:pPr>
      <w:r w:rsidRPr="00B138F3">
        <w:rPr>
          <w:rFonts w:ascii="GHEA Grapalat" w:hAnsi="GHEA Grapalat"/>
        </w:rPr>
        <w:lastRenderedPageBreak/>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A6672B" w:rsidRPr="00B138F3" w:rsidRDefault="00A6672B" w:rsidP="00A6672B">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A6672B" w:rsidRPr="00B138F3" w:rsidRDefault="00A6672B" w:rsidP="00A6672B">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A6672B" w:rsidRPr="00B138F3" w:rsidRDefault="00A6672B" w:rsidP="00A6672B">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15"/>
        <w:t>22</w:t>
      </w:r>
      <w:r w:rsidRPr="00B138F3">
        <w:rPr>
          <w:rFonts w:ascii="GHEA Grapalat" w:hAnsi="GHEA Grapalat"/>
        </w:rPr>
        <w:t>.</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w:t>
      </w:r>
      <w:r w:rsidRPr="00B138F3">
        <w:rPr>
          <w:rFonts w:ascii="GHEA Grapalat" w:hAnsi="GHEA Grapalat"/>
        </w:rPr>
        <w:lastRenderedPageBreak/>
        <w:t>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16"/>
        <w:t>23</w:t>
      </w:r>
      <w:r w:rsidRPr="00B138F3">
        <w:rPr>
          <w:rFonts w:ascii="GHEA Grapalat" w:hAnsi="GHEA Grapalat"/>
        </w:rPr>
        <w:t>.</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FD14D7">
        <w:rPr>
          <w:rFonts w:ascii="GHEA Grapalat" w:hAnsi="GHEA Grapalat"/>
        </w:rPr>
        <w:t>7-</w:t>
      </w:r>
      <w:r w:rsidRPr="00B138F3">
        <w:rPr>
          <w:rFonts w:ascii="GHEA Grapalat" w:hAnsi="GHEA Grapalat"/>
        </w:rPr>
        <w:t>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A6672B" w:rsidRPr="00B138F3" w:rsidRDefault="00A6672B" w:rsidP="00A6672B">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A6672B" w:rsidRPr="00B138F3" w:rsidRDefault="00A6672B" w:rsidP="00A6672B">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A6672B" w:rsidRPr="00183A85" w:rsidRDefault="00A6672B" w:rsidP="00A6672B">
      <w:pPr>
        <w:widowControl w:val="0"/>
        <w:tabs>
          <w:tab w:val="left" w:pos="1276"/>
        </w:tabs>
        <w:spacing w:after="160"/>
        <w:ind w:firstLine="567"/>
        <w:jc w:val="both"/>
        <w:rPr>
          <w:rFonts w:ascii="GHEA Grapalat" w:eastAsiaTheme="minorHAnsi" w:hAnsi="GHEA Grapalat" w:cstheme="minorBidi"/>
          <w:sz w:val="22"/>
          <w:szCs w:val="22"/>
          <w:lang w:eastAsia="en-US" w:bidi="ar-SA"/>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w:t>
      </w:r>
      <w:r w:rsidRPr="006F0A20">
        <w:rPr>
          <w:rFonts w:ascii="GHEA Grapalat" w:eastAsiaTheme="minorHAnsi" w:hAnsi="GHEA Grapalat" w:cstheme="minorBidi"/>
          <w:sz w:val="22"/>
          <w:szCs w:val="22"/>
          <w:lang w:eastAsia="en-US" w:bidi="ar-SA"/>
        </w:rPr>
        <w:lastRenderedPageBreak/>
        <w:t xml:space="preserve">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xml:space="preserve">) Покупатель производит платеж, установленный договором, финансовому агенту, если уведомление было получено в день, предшествующий дню </w:t>
      </w:r>
      <w:r w:rsidRPr="00183A85">
        <w:rPr>
          <w:rFonts w:ascii="GHEA Grapalat" w:eastAsiaTheme="minorHAnsi" w:hAnsi="GHEA Grapalat" w:cstheme="minorBidi"/>
          <w:sz w:val="22"/>
          <w:szCs w:val="22"/>
          <w:lang w:eastAsia="en-US" w:bidi="ar-SA"/>
        </w:rPr>
        <w:t xml:space="preserve">выдачи </w:t>
      </w:r>
      <w:r w:rsidRPr="006F0A20">
        <w:rPr>
          <w:rFonts w:ascii="GHEA Grapalat" w:eastAsiaTheme="minorHAnsi" w:hAnsi="GHEA Grapalat" w:cstheme="minorBidi"/>
          <w:sz w:val="22"/>
          <w:szCs w:val="22"/>
          <w:lang w:eastAsia="en-US" w:bidi="ar-SA"/>
        </w:rPr>
        <w:t>Покупателем</w:t>
      </w:r>
      <w:r w:rsidRPr="00183A85">
        <w:rPr>
          <w:rFonts w:ascii="GHEA Grapalat" w:eastAsiaTheme="minorHAnsi" w:hAnsi="GHEA Grapalat" w:cstheme="minorBidi"/>
          <w:sz w:val="22"/>
          <w:szCs w:val="22"/>
          <w:lang w:eastAsia="en-US" w:bidi="ar-SA"/>
        </w:rPr>
        <w:t xml:space="preserve"> платежного поручения банку</w:t>
      </w:r>
      <w:r w:rsidRPr="00932431">
        <w:rPr>
          <w:rFonts w:ascii="GHEA Grapalat" w:eastAsiaTheme="minorHAnsi" w:hAnsi="GHEA Grapalat" w:cstheme="minorBidi"/>
          <w:sz w:val="22"/>
          <w:szCs w:val="22"/>
          <w:lang w:eastAsia="en-US" w:bidi="ar-SA"/>
        </w:rPr>
        <w:t>.</w:t>
      </w:r>
    </w:p>
    <w:p w:rsidR="00A6672B" w:rsidRPr="00B138F3" w:rsidRDefault="00A6672B" w:rsidP="00A6672B">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Pr="00767841">
        <w:rPr>
          <w:rFonts w:ascii="GHEA Grapalat" w:hAnsi="GHEA Grapalat"/>
        </w:rPr>
        <w:t>13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A6672B" w:rsidRPr="00B138F3"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4</w:t>
      </w:r>
      <w:r w:rsidRPr="00B138F3">
        <w:rPr>
          <w:rFonts w:ascii="GHEA Grapalat" w:hAnsi="GHEA Grapalat"/>
        </w:rPr>
        <w:t>.</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w:t>
      </w:r>
      <w:r w:rsidRPr="0070682C">
        <w:rPr>
          <w:rFonts w:ascii="GHEA Grapalat" w:hAnsi="GHEA Grapalat"/>
        </w:rPr>
        <w:t xml:space="preserve">, </w:t>
      </w:r>
      <w:r w:rsidRPr="00B138F3">
        <w:rPr>
          <w:rFonts w:ascii="GHEA Grapalat" w:hAnsi="GHEA Grapalat"/>
        </w:rPr>
        <w:t xml:space="preserve"> № 3.1. и № </w:t>
      </w:r>
      <w:r w:rsidRPr="0070682C">
        <w:rPr>
          <w:rFonts w:ascii="GHEA Grapalat" w:hAnsi="GHEA Grapalat"/>
        </w:rPr>
        <w:t xml:space="preserve">4 </w:t>
      </w:r>
      <w:r w:rsidRPr="00B138F3">
        <w:rPr>
          <w:rFonts w:ascii="GHEA Grapalat" w:hAnsi="GHEA Grapalat"/>
        </w:rPr>
        <w:t xml:space="preserve">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A6672B"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rsidR="00A6672B" w:rsidRPr="00974EA8" w:rsidRDefault="00A6672B" w:rsidP="00A6672B">
      <w:pPr>
        <w:widowControl w:val="0"/>
        <w:tabs>
          <w:tab w:val="left" w:pos="1276"/>
        </w:tabs>
        <w:spacing w:after="160"/>
        <w:ind w:firstLine="567"/>
        <w:jc w:val="both"/>
        <w:rPr>
          <w:rFonts w:ascii="GHEA Grapalat" w:hAnsi="GHEA Grapalat"/>
        </w:rPr>
      </w:pPr>
      <w:r w:rsidRPr="00B138F3">
        <w:rPr>
          <w:rFonts w:ascii="GHEA Grapalat" w:hAnsi="GHEA Grapalat"/>
        </w:rPr>
        <w:t>8.1</w:t>
      </w:r>
      <w:r w:rsidRPr="00767841">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1D70E4">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Pr="00974EA8">
        <w:rPr>
          <w:rFonts w:ascii="GHEA Grapalat" w:hAnsi="GHEA Grapalat"/>
        </w:rPr>
        <w:t xml:space="preserve"> При этом Продавец заключает соглашение</w:t>
      </w:r>
      <w:r w:rsidRPr="007D1FF2">
        <w:rPr>
          <w:rFonts w:ascii="GHEA Grapalat" w:hAnsi="GHEA Grapalat"/>
        </w:rPr>
        <w:t xml:space="preserve"> </w:t>
      </w:r>
      <w:r w:rsidRPr="00974EA8">
        <w:rPr>
          <w:rFonts w:ascii="GHEA Grapalat" w:hAnsi="GHEA Grapalat"/>
        </w:rPr>
        <w:t xml:space="preserve">в течение </w:t>
      </w:r>
      <w:r>
        <w:rPr>
          <w:rFonts w:ascii="GHEA Grapalat" w:hAnsi="GHEA Grapalat"/>
        </w:rPr>
        <w:t>десять</w:t>
      </w:r>
      <w:r w:rsidRPr="00974EA8">
        <w:rPr>
          <w:rFonts w:ascii="GHEA Grapalat" w:hAnsi="GHEA Grapalat"/>
        </w:rPr>
        <w:t xml:space="preserve">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A6672B" w:rsidRPr="00B138F3" w:rsidRDefault="00A6672B" w:rsidP="00A63C22">
      <w:pPr>
        <w:widowControl w:val="0"/>
        <w:spacing w:after="160"/>
        <w:rPr>
          <w:rFonts w:ascii="GHEA Grapalat" w:hAnsi="GHEA Grapalat"/>
          <w:b/>
        </w:rPr>
      </w:pPr>
      <w:r>
        <w:rPr>
          <w:rFonts w:ascii="GHEA Grapalat" w:hAnsi="GHEA Grapalat"/>
          <w:b/>
        </w:rPr>
        <w:t>9</w:t>
      </w:r>
      <w:r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A6672B" w:rsidRPr="00B138F3" w:rsidTr="00A53506">
        <w:tc>
          <w:tcPr>
            <w:tcW w:w="4536"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ПОКУПАТЕЛЬ</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_______________________</w:t>
            </w:r>
          </w:p>
          <w:p w:rsidR="00A6672B" w:rsidRPr="00B138F3" w:rsidRDefault="00A6672B" w:rsidP="00A53506">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A6672B" w:rsidRPr="00B138F3" w:rsidRDefault="00A6672B" w:rsidP="00A53506">
            <w:pPr>
              <w:widowControl w:val="0"/>
              <w:spacing w:after="160"/>
              <w:jc w:val="center"/>
              <w:rPr>
                <w:rFonts w:ascii="GHEA Grapalat" w:hAnsi="GHEA Grapalat"/>
              </w:rPr>
            </w:pPr>
            <w:r w:rsidRPr="00B138F3">
              <w:rPr>
                <w:rFonts w:ascii="GHEA Grapalat" w:hAnsi="GHEA Grapalat"/>
              </w:rPr>
              <w:t>М. П.</w:t>
            </w:r>
          </w:p>
        </w:tc>
        <w:tc>
          <w:tcPr>
            <w:tcW w:w="760" w:type="dxa"/>
          </w:tcPr>
          <w:p w:rsidR="00A6672B" w:rsidRPr="00B138F3" w:rsidRDefault="00A6672B" w:rsidP="00A53506">
            <w:pPr>
              <w:widowControl w:val="0"/>
              <w:spacing w:after="160"/>
              <w:jc w:val="center"/>
              <w:rPr>
                <w:rFonts w:ascii="GHEA Grapalat" w:hAnsi="GHEA Grapalat"/>
              </w:rPr>
            </w:pPr>
          </w:p>
        </w:tc>
        <w:tc>
          <w:tcPr>
            <w:tcW w:w="4343"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ПРОДАВЕЦ</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w:t>
            </w:r>
          </w:p>
          <w:p w:rsidR="00A6672B" w:rsidRPr="00B138F3" w:rsidRDefault="00A6672B" w:rsidP="00A53506">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A6672B" w:rsidRPr="00B138F3" w:rsidRDefault="00A6672B" w:rsidP="00A53506">
            <w:pPr>
              <w:widowControl w:val="0"/>
              <w:spacing w:after="160"/>
              <w:jc w:val="center"/>
              <w:rPr>
                <w:rFonts w:ascii="GHEA Grapalat" w:hAnsi="GHEA Grapalat"/>
              </w:rPr>
            </w:pPr>
            <w:r w:rsidRPr="00B138F3">
              <w:rPr>
                <w:rFonts w:ascii="GHEA Grapalat" w:hAnsi="GHEA Grapalat"/>
              </w:rPr>
              <w:t>М. П.</w:t>
            </w:r>
          </w:p>
        </w:tc>
      </w:tr>
    </w:tbl>
    <w:p w:rsidR="00A6672B" w:rsidRDefault="00A6672B" w:rsidP="00A6672B">
      <w:pPr>
        <w:widowControl w:val="0"/>
        <w:spacing w:after="160"/>
        <w:ind w:firstLine="567"/>
        <w:jc w:val="both"/>
        <w:rPr>
          <w:rFonts w:ascii="GHEA Grapalat" w:hAnsi="GHEA Grapalat"/>
          <w:i/>
          <w:lang w:val="hy-AM"/>
        </w:rPr>
      </w:pPr>
    </w:p>
    <w:p w:rsidR="00A6672B" w:rsidRPr="00B138F3" w:rsidRDefault="00A6672B" w:rsidP="00A6672B">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A6672B" w:rsidRPr="00382B60" w:rsidRDefault="00A6672B" w:rsidP="00A6672B">
      <w:pPr>
        <w:widowControl w:val="0"/>
        <w:spacing w:after="160"/>
        <w:jc w:val="right"/>
        <w:rPr>
          <w:rFonts w:ascii="GHEA Grapalat" w:hAnsi="GHEA Grapalat"/>
        </w:rPr>
        <w:sectPr w:rsidR="00A6672B" w:rsidRPr="00382B60" w:rsidSect="00A53506">
          <w:footerReference w:type="default" r:id="rId10"/>
          <w:footnotePr>
            <w:pos w:val="beneathText"/>
          </w:footnotePr>
          <w:pgSz w:w="11906" w:h="16838" w:code="9"/>
          <w:pgMar w:top="450" w:right="926" w:bottom="810" w:left="1418" w:header="561" w:footer="561" w:gutter="0"/>
          <w:cols w:space="720"/>
          <w:docGrid w:linePitch="326"/>
        </w:sectPr>
      </w:pPr>
    </w:p>
    <w:p w:rsidR="00005952" w:rsidRPr="00016450" w:rsidRDefault="00005952" w:rsidP="00A934BA">
      <w:pPr>
        <w:widowControl w:val="0"/>
        <w:spacing w:line="276" w:lineRule="auto"/>
        <w:jc w:val="right"/>
        <w:rPr>
          <w:rFonts w:ascii="GHEA Grapalat" w:hAnsi="GHEA Grapalat"/>
          <w:i/>
        </w:rPr>
      </w:pPr>
      <w:r w:rsidRPr="00016450">
        <w:rPr>
          <w:rFonts w:ascii="GHEA Grapalat" w:hAnsi="GHEA Grapalat"/>
          <w:i/>
        </w:rPr>
        <w:lastRenderedPageBreak/>
        <w:t>Приложение № 1</w:t>
      </w:r>
    </w:p>
    <w:p w:rsidR="00005952" w:rsidRPr="00347A4B" w:rsidRDefault="00005952" w:rsidP="00A934BA">
      <w:pPr>
        <w:pStyle w:val="BodyTextIndent3"/>
        <w:widowControl w:val="0"/>
        <w:spacing w:line="276" w:lineRule="auto"/>
        <w:jc w:val="right"/>
        <w:rPr>
          <w:rFonts w:ascii="GHEA Grapalat" w:hAnsi="GHEA Grapalat"/>
          <w:b/>
          <w:sz w:val="24"/>
          <w:szCs w:val="24"/>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sz w:val="24"/>
          <w:szCs w:val="24"/>
        </w:rPr>
        <w:t>ЕГС-</w:t>
      </w:r>
      <w:r>
        <w:rPr>
          <w:rFonts w:ascii="GHEA Grapalat" w:hAnsi="GHEA Grapalat"/>
          <w:b/>
          <w:sz w:val="24"/>
          <w:szCs w:val="24"/>
          <w:lang w:val="en-US"/>
        </w:rPr>
        <w:t>GH</w:t>
      </w:r>
      <w:r w:rsidRPr="00AA05DB">
        <w:rPr>
          <w:rFonts w:ascii="GHEA Grapalat" w:hAnsi="GHEA Grapalat"/>
          <w:b/>
          <w:sz w:val="24"/>
          <w:szCs w:val="24"/>
        </w:rPr>
        <w:t>APDzB</w:t>
      </w:r>
      <w:r>
        <w:rPr>
          <w:rFonts w:ascii="GHEA Grapalat" w:hAnsi="GHEA Grapalat"/>
          <w:b/>
          <w:sz w:val="24"/>
          <w:szCs w:val="24"/>
        </w:rPr>
        <w:t>-</w:t>
      </w:r>
      <w:r w:rsidR="00BE1A63">
        <w:rPr>
          <w:rFonts w:ascii="GHEA Grapalat" w:hAnsi="GHEA Grapalat"/>
          <w:b/>
          <w:sz w:val="24"/>
          <w:szCs w:val="24"/>
        </w:rPr>
        <w:t>2</w:t>
      </w:r>
      <w:r w:rsidR="000D7E76" w:rsidRPr="00347A4B">
        <w:rPr>
          <w:rFonts w:ascii="GHEA Grapalat" w:hAnsi="GHEA Grapalat"/>
          <w:b/>
          <w:sz w:val="24"/>
          <w:szCs w:val="24"/>
        </w:rPr>
        <w:t>6</w:t>
      </w:r>
      <w:r w:rsidR="000D7E76">
        <w:rPr>
          <w:rFonts w:ascii="GHEA Grapalat" w:hAnsi="GHEA Grapalat"/>
          <w:b/>
          <w:sz w:val="24"/>
          <w:szCs w:val="24"/>
        </w:rPr>
        <w:t>/3</w:t>
      </w:r>
    </w:p>
    <w:p w:rsidR="00005952" w:rsidRPr="00AA5BD2" w:rsidRDefault="00005952" w:rsidP="00A934BA">
      <w:pPr>
        <w:widowControl w:val="0"/>
        <w:spacing w:line="276" w:lineRule="auto"/>
        <w:jc w:val="right"/>
        <w:rPr>
          <w:rFonts w:ascii="GHEA Grapalat" w:hAnsi="GHEA Grapalat"/>
          <w:i/>
        </w:rPr>
      </w:pPr>
      <w:r w:rsidRPr="00AA5BD2">
        <w:rPr>
          <w:rFonts w:ascii="GHEA Grapalat" w:hAnsi="GHEA Grapalat"/>
          <w:i/>
        </w:rPr>
        <w:t>заключенному "</w:t>
      </w:r>
      <w:r w:rsidRPr="00AA5BD2">
        <w:rPr>
          <w:rFonts w:ascii="GHEA Grapalat" w:hAnsi="GHEA Grapalat"/>
          <w:i/>
        </w:rPr>
        <w:tab/>
        <w:t xml:space="preserve">" </w:t>
      </w:r>
      <w:r w:rsidRPr="00AA5BD2">
        <w:rPr>
          <w:rFonts w:ascii="GHEA Grapalat" w:hAnsi="GHEA Grapalat"/>
          <w:i/>
        </w:rPr>
        <w:tab/>
        <w:t>20</w:t>
      </w:r>
      <w:r>
        <w:rPr>
          <w:rFonts w:ascii="GHEA Grapalat" w:hAnsi="GHEA Grapalat"/>
          <w:i/>
        </w:rPr>
        <w:t>2</w:t>
      </w:r>
      <w:r w:rsidR="003B368A" w:rsidRPr="00347A4B">
        <w:rPr>
          <w:rFonts w:ascii="GHEA Grapalat" w:hAnsi="GHEA Grapalat"/>
          <w:i/>
        </w:rPr>
        <w:t>6</w:t>
      </w:r>
      <w:r w:rsidRPr="00FD14D7">
        <w:rPr>
          <w:rFonts w:ascii="GHEA Grapalat" w:hAnsi="GHEA Grapalat"/>
          <w:i/>
        </w:rPr>
        <w:t xml:space="preserve"> </w:t>
      </w:r>
      <w:r w:rsidRPr="00AA5BD2">
        <w:rPr>
          <w:rFonts w:ascii="GHEA Grapalat" w:hAnsi="GHEA Grapalat"/>
          <w:i/>
        </w:rPr>
        <w:t>г.</w:t>
      </w:r>
    </w:p>
    <w:p w:rsidR="00A934BA" w:rsidRDefault="00A934BA" w:rsidP="00005952">
      <w:pPr>
        <w:widowControl w:val="0"/>
        <w:spacing w:line="276" w:lineRule="auto"/>
        <w:jc w:val="center"/>
        <w:rPr>
          <w:rFonts w:ascii="GHEA Grapalat" w:hAnsi="GHEA Grapalat"/>
        </w:rPr>
      </w:pPr>
    </w:p>
    <w:p w:rsidR="00005952" w:rsidRPr="00016450" w:rsidRDefault="00005952" w:rsidP="00005952">
      <w:pPr>
        <w:widowControl w:val="0"/>
        <w:spacing w:line="276" w:lineRule="auto"/>
        <w:jc w:val="center"/>
        <w:rPr>
          <w:rFonts w:ascii="GHEA Grapalat" w:hAnsi="GHEA Grapalat"/>
        </w:rPr>
      </w:pPr>
      <w:r w:rsidRPr="00016450">
        <w:rPr>
          <w:rFonts w:ascii="GHEA Grapalat" w:hAnsi="GHEA Grapalat"/>
        </w:rPr>
        <w:t>ТЕХНИЧЕСКА</w:t>
      </w:r>
      <w:r>
        <w:rPr>
          <w:rFonts w:ascii="GHEA Grapalat" w:hAnsi="GHEA Grapalat"/>
        </w:rPr>
        <w:t>Я ХАРАКТЕРИСТИКА-ГРАФИК ЗАКУПКИ</w:t>
      </w:r>
    </w:p>
    <w:p w:rsidR="00005952" w:rsidRPr="00016450" w:rsidRDefault="00005952" w:rsidP="00005952">
      <w:pPr>
        <w:widowControl w:val="0"/>
        <w:spacing w:after="160" w:line="360" w:lineRule="auto"/>
        <w:jc w:val="right"/>
        <w:rPr>
          <w:rFonts w:ascii="GHEA Grapalat" w:hAnsi="GHEA Grapalat"/>
        </w:rPr>
      </w:pPr>
      <w:r w:rsidRPr="00016450">
        <w:rPr>
          <w:rFonts w:ascii="GHEA Grapalat" w:hAnsi="GHEA Grapalat"/>
        </w:rPr>
        <w:t>драмов РА</w:t>
      </w:r>
    </w:p>
    <w:tbl>
      <w:tblPr>
        <w:tblW w:w="15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7"/>
        <w:gridCol w:w="1306"/>
        <w:gridCol w:w="287"/>
        <w:gridCol w:w="1704"/>
        <w:gridCol w:w="1053"/>
        <w:gridCol w:w="4678"/>
        <w:gridCol w:w="851"/>
        <w:gridCol w:w="1149"/>
        <w:gridCol w:w="1620"/>
        <w:gridCol w:w="1314"/>
      </w:tblGrid>
      <w:tr w:rsidR="00005952" w:rsidRPr="00576215" w:rsidTr="00A53506">
        <w:trPr>
          <w:trHeight w:val="361"/>
          <w:jc w:val="center"/>
        </w:trPr>
        <w:tc>
          <w:tcPr>
            <w:tcW w:w="15429" w:type="dxa"/>
            <w:gridSpan w:val="10"/>
          </w:tcPr>
          <w:p w:rsidR="00005952" w:rsidRPr="00576215" w:rsidRDefault="00005952" w:rsidP="00A53506">
            <w:pPr>
              <w:widowControl w:val="0"/>
              <w:spacing w:after="120"/>
              <w:jc w:val="center"/>
              <w:rPr>
                <w:rFonts w:ascii="GHEA Grapalat" w:hAnsi="GHEA Grapalat"/>
                <w:sz w:val="16"/>
                <w:szCs w:val="20"/>
              </w:rPr>
            </w:pPr>
            <w:r w:rsidRPr="004777FA">
              <w:rPr>
                <w:rFonts w:ascii="GHEA Grapalat" w:hAnsi="GHEA Grapalat"/>
                <w:sz w:val="22"/>
                <w:szCs w:val="20"/>
              </w:rPr>
              <w:t>Товар</w:t>
            </w:r>
          </w:p>
        </w:tc>
      </w:tr>
      <w:tr w:rsidR="00005952" w:rsidRPr="00576215" w:rsidTr="00A53506">
        <w:trPr>
          <w:trHeight w:val="1031"/>
          <w:jc w:val="center"/>
        </w:trPr>
        <w:tc>
          <w:tcPr>
            <w:tcW w:w="1467" w:type="dxa"/>
            <w:vAlign w:val="center"/>
          </w:tcPr>
          <w:p w:rsidR="00005952" w:rsidRPr="00422C6A" w:rsidRDefault="00005952" w:rsidP="00A53506">
            <w:pPr>
              <w:widowControl w:val="0"/>
              <w:spacing w:after="120"/>
              <w:jc w:val="center"/>
              <w:rPr>
                <w:rFonts w:ascii="GHEA Grapalat" w:hAnsi="GHEA Grapalat"/>
                <w:sz w:val="22"/>
                <w:szCs w:val="20"/>
              </w:rPr>
            </w:pPr>
            <w:r w:rsidRPr="00422C6A">
              <w:rPr>
                <w:rFonts w:ascii="GHEA Grapalat" w:hAnsi="GHEA Grapalat"/>
                <w:sz w:val="22"/>
                <w:szCs w:val="20"/>
              </w:rPr>
              <w:t>номер предусмотренного приглашением лота</w:t>
            </w:r>
          </w:p>
        </w:tc>
        <w:tc>
          <w:tcPr>
            <w:tcW w:w="1593" w:type="dxa"/>
            <w:gridSpan w:val="2"/>
            <w:vAlign w:val="center"/>
          </w:tcPr>
          <w:p w:rsidR="00005952" w:rsidRPr="00422C6A" w:rsidRDefault="00005952" w:rsidP="00A53506">
            <w:pPr>
              <w:widowControl w:val="0"/>
              <w:spacing w:after="120"/>
              <w:jc w:val="center"/>
              <w:rPr>
                <w:rFonts w:ascii="GHEA Grapalat" w:hAnsi="GHEA Grapalat"/>
                <w:sz w:val="22"/>
                <w:szCs w:val="20"/>
              </w:rPr>
            </w:pPr>
            <w:r w:rsidRPr="00422C6A">
              <w:rPr>
                <w:rFonts w:ascii="GHEA Grapalat" w:hAnsi="GHEA Grapalat"/>
                <w:sz w:val="22"/>
                <w:szCs w:val="20"/>
              </w:rPr>
              <w:t>промежуточный код, предусмотренный планом закупок по классификации ЕЗК (CPV)</w:t>
            </w:r>
          </w:p>
        </w:tc>
        <w:tc>
          <w:tcPr>
            <w:tcW w:w="1704" w:type="dxa"/>
            <w:vAlign w:val="center"/>
          </w:tcPr>
          <w:p w:rsidR="00005952" w:rsidRPr="004777FA" w:rsidRDefault="00005952" w:rsidP="00A53506">
            <w:pPr>
              <w:widowControl w:val="0"/>
              <w:spacing w:after="120"/>
              <w:jc w:val="center"/>
              <w:rPr>
                <w:rFonts w:ascii="GHEA Grapalat" w:hAnsi="GHEA Grapalat"/>
                <w:sz w:val="22"/>
                <w:szCs w:val="20"/>
              </w:rPr>
            </w:pPr>
            <w:r w:rsidRPr="004777FA">
              <w:rPr>
                <w:rFonts w:ascii="GHEA Grapalat" w:hAnsi="GHEA Grapalat"/>
                <w:sz w:val="22"/>
                <w:szCs w:val="20"/>
              </w:rPr>
              <w:t xml:space="preserve">наименование </w:t>
            </w:r>
          </w:p>
        </w:tc>
        <w:tc>
          <w:tcPr>
            <w:tcW w:w="1053" w:type="dxa"/>
            <w:vAlign w:val="center"/>
          </w:tcPr>
          <w:p w:rsidR="00005952" w:rsidRPr="004777FA" w:rsidRDefault="00005952" w:rsidP="00A53506">
            <w:pPr>
              <w:widowControl w:val="0"/>
              <w:spacing w:after="120"/>
              <w:jc w:val="center"/>
              <w:rPr>
                <w:rFonts w:ascii="GHEA Grapalat" w:hAnsi="GHEA Grapalat"/>
                <w:sz w:val="22"/>
                <w:szCs w:val="20"/>
              </w:rPr>
            </w:pPr>
            <w:r w:rsidRPr="00C36823">
              <w:rPr>
                <w:rFonts w:ascii="GHEA Grapalat" w:hAnsi="GHEA Grapalat"/>
                <w:sz w:val="22"/>
                <w:szCs w:val="20"/>
              </w:rPr>
              <w:t>товарный знак, фирменное наименование, марка и наименование производителя</w:t>
            </w:r>
          </w:p>
        </w:tc>
        <w:tc>
          <w:tcPr>
            <w:tcW w:w="4678" w:type="dxa"/>
            <w:vAlign w:val="center"/>
          </w:tcPr>
          <w:p w:rsidR="00005952" w:rsidRPr="00422C6A" w:rsidRDefault="00005952" w:rsidP="00A53506">
            <w:pPr>
              <w:widowControl w:val="0"/>
              <w:spacing w:after="120"/>
              <w:jc w:val="center"/>
              <w:rPr>
                <w:rFonts w:ascii="GHEA Grapalat" w:hAnsi="GHEA Grapalat"/>
                <w:sz w:val="22"/>
                <w:szCs w:val="20"/>
              </w:rPr>
            </w:pPr>
            <w:r w:rsidRPr="00422C6A">
              <w:rPr>
                <w:rFonts w:ascii="GHEA Grapalat" w:hAnsi="GHEA Grapalat"/>
                <w:sz w:val="22"/>
                <w:szCs w:val="20"/>
              </w:rPr>
              <w:t>техническая характеристика</w:t>
            </w:r>
          </w:p>
        </w:tc>
        <w:tc>
          <w:tcPr>
            <w:tcW w:w="851" w:type="dxa"/>
            <w:vAlign w:val="center"/>
          </w:tcPr>
          <w:p w:rsidR="00005952" w:rsidRPr="00422C6A" w:rsidRDefault="00005952" w:rsidP="00A53506">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1149" w:type="dxa"/>
            <w:vAlign w:val="center"/>
          </w:tcPr>
          <w:p w:rsidR="00005952" w:rsidRPr="00422C6A" w:rsidRDefault="00005952" w:rsidP="00A53506">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1620" w:type="dxa"/>
            <w:vAlign w:val="center"/>
          </w:tcPr>
          <w:p w:rsidR="00005952" w:rsidRPr="00422C6A" w:rsidRDefault="00005952" w:rsidP="00A53506">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314" w:type="dxa"/>
            <w:vAlign w:val="center"/>
          </w:tcPr>
          <w:p w:rsidR="00005952" w:rsidRPr="00C90F08" w:rsidRDefault="00005952" w:rsidP="00A53506">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r w:rsidRPr="00C90F08">
              <w:rPr>
                <w:rFonts w:ascii="GHEA Grapalat" w:hAnsi="GHEA Grapalat"/>
                <w:sz w:val="22"/>
                <w:szCs w:val="20"/>
              </w:rPr>
              <w:t xml:space="preserve"> планируется купить до</w:t>
            </w:r>
          </w:p>
        </w:tc>
      </w:tr>
      <w:tr w:rsidR="003B368A" w:rsidRPr="00576215" w:rsidTr="00A53506">
        <w:trPr>
          <w:trHeight w:val="1031"/>
          <w:jc w:val="center"/>
        </w:trPr>
        <w:tc>
          <w:tcPr>
            <w:tcW w:w="1467" w:type="dxa"/>
            <w:vAlign w:val="center"/>
          </w:tcPr>
          <w:p w:rsidR="003B368A" w:rsidRDefault="003B368A" w:rsidP="003B368A">
            <w:pPr>
              <w:jc w:val="center"/>
              <w:rPr>
                <w:rFonts w:ascii="Arial LatArm" w:hAnsi="Arial LatArm" w:cs="Calibri"/>
              </w:rPr>
            </w:pPr>
            <w:r>
              <w:rPr>
                <w:rFonts w:ascii="Arial LatArm" w:hAnsi="Arial LatArm" w:cs="Calibri"/>
              </w:rPr>
              <w:t>1</w:t>
            </w:r>
          </w:p>
        </w:tc>
        <w:tc>
          <w:tcPr>
            <w:tcW w:w="1593" w:type="dxa"/>
            <w:gridSpan w:val="2"/>
            <w:vAlign w:val="center"/>
          </w:tcPr>
          <w:p w:rsidR="003B368A" w:rsidRDefault="003B368A" w:rsidP="003B368A">
            <w:pPr>
              <w:jc w:val="center"/>
              <w:rPr>
                <w:rFonts w:ascii="Arial Unicode" w:hAnsi="Arial Unicode" w:cs="Arial"/>
              </w:rPr>
            </w:pPr>
            <w:r>
              <w:rPr>
                <w:rFonts w:ascii="Arial Unicode" w:hAnsi="Arial Unicode" w:cs="Arial"/>
              </w:rPr>
              <w:t>44531180</w:t>
            </w:r>
          </w:p>
        </w:tc>
        <w:tc>
          <w:tcPr>
            <w:tcW w:w="1704" w:type="dxa"/>
            <w:vAlign w:val="center"/>
          </w:tcPr>
          <w:p w:rsidR="003B368A" w:rsidRDefault="003B368A" w:rsidP="003B368A">
            <w:pPr>
              <w:jc w:val="center"/>
              <w:rPr>
                <w:rFonts w:ascii="Arial LatArm" w:hAnsi="Arial LatArm" w:cs="Calibri"/>
              </w:rPr>
            </w:pPr>
            <w:r>
              <w:rPr>
                <w:rFonts w:ascii="Calibri" w:hAnsi="Calibri" w:cs="Calibri"/>
              </w:rPr>
              <w:t>Болт</w:t>
            </w:r>
            <w:r>
              <w:rPr>
                <w:rFonts w:ascii="Arial LatArm" w:hAnsi="Arial LatArm" w:cs="Calibri"/>
              </w:rPr>
              <w:t xml:space="preserve">, </w:t>
            </w:r>
            <w:r>
              <w:rPr>
                <w:rFonts w:ascii="Calibri" w:hAnsi="Calibri" w:cs="Calibri"/>
              </w:rPr>
              <w:t>гайка</w:t>
            </w:r>
            <w:r>
              <w:rPr>
                <w:rFonts w:ascii="Arial LatArm" w:hAnsi="Arial LatArm" w:cs="Calibri"/>
              </w:rPr>
              <w:t xml:space="preserve">, </w:t>
            </w:r>
            <w:r>
              <w:rPr>
                <w:rFonts w:ascii="Calibri" w:hAnsi="Calibri" w:cs="Calibri"/>
              </w:rPr>
              <w:t>шайба</w:t>
            </w:r>
          </w:p>
        </w:tc>
        <w:tc>
          <w:tcPr>
            <w:tcW w:w="1053" w:type="dxa"/>
            <w:vAlign w:val="center"/>
          </w:tcPr>
          <w:p w:rsidR="003B368A" w:rsidRPr="00C36823" w:rsidRDefault="003B368A" w:rsidP="003B368A">
            <w:pPr>
              <w:widowControl w:val="0"/>
              <w:spacing w:after="120"/>
              <w:jc w:val="center"/>
              <w:rPr>
                <w:rFonts w:ascii="GHEA Grapalat" w:hAnsi="GHEA Grapalat"/>
                <w:sz w:val="22"/>
                <w:szCs w:val="20"/>
              </w:rPr>
            </w:pPr>
          </w:p>
        </w:tc>
        <w:tc>
          <w:tcPr>
            <w:tcW w:w="4678" w:type="dxa"/>
            <w:vAlign w:val="center"/>
          </w:tcPr>
          <w:p w:rsidR="003B368A" w:rsidRDefault="003B368A" w:rsidP="003B368A">
            <w:pPr>
              <w:rPr>
                <w:rFonts w:ascii="Arial LatArm" w:hAnsi="Arial LatArm" w:cs="Calibri"/>
              </w:rPr>
            </w:pPr>
            <w:r>
              <w:rPr>
                <w:rFonts w:ascii="Calibri" w:hAnsi="Calibri" w:cs="Calibri"/>
              </w:rPr>
              <w:t>Предназначен</w:t>
            </w:r>
            <w:r>
              <w:rPr>
                <w:rFonts w:ascii="Arial LatArm" w:hAnsi="Arial LatArm" w:cs="Calibri"/>
              </w:rPr>
              <w:t xml:space="preserve"> </w:t>
            </w:r>
            <w:r>
              <w:rPr>
                <w:rFonts w:ascii="Calibri" w:hAnsi="Calibri" w:cs="Calibri"/>
              </w:rPr>
              <w:t>для</w:t>
            </w:r>
            <w:r>
              <w:rPr>
                <w:rFonts w:ascii="Arial LatArm" w:hAnsi="Arial LatArm" w:cs="Calibri"/>
              </w:rPr>
              <w:t xml:space="preserve"> </w:t>
            </w:r>
            <w:r>
              <w:rPr>
                <w:rFonts w:ascii="Calibri" w:hAnsi="Calibri" w:cs="Calibri"/>
              </w:rPr>
              <w:t>механического</w:t>
            </w:r>
            <w:r>
              <w:rPr>
                <w:rFonts w:ascii="Arial LatArm" w:hAnsi="Arial LatArm" w:cs="Calibri"/>
              </w:rPr>
              <w:t xml:space="preserve"> </w:t>
            </w:r>
            <w:r>
              <w:rPr>
                <w:rFonts w:ascii="Calibri" w:hAnsi="Calibri" w:cs="Calibri"/>
              </w:rPr>
              <w:t>крепления</w:t>
            </w:r>
            <w:r>
              <w:rPr>
                <w:rFonts w:ascii="Arial LatArm" w:hAnsi="Arial LatArm" w:cs="Calibri"/>
              </w:rPr>
              <w:t xml:space="preserve"> </w:t>
            </w:r>
            <w:r>
              <w:rPr>
                <w:rFonts w:ascii="Calibri" w:hAnsi="Calibri" w:cs="Calibri"/>
              </w:rPr>
              <w:t>деталей</w:t>
            </w:r>
            <w:r>
              <w:rPr>
                <w:rFonts w:ascii="Arial LatArm" w:hAnsi="Arial LatArm" w:cs="Calibri"/>
              </w:rPr>
              <w:t xml:space="preserve">,  </w:t>
            </w:r>
            <w:r>
              <w:rPr>
                <w:rFonts w:ascii="Calibri" w:hAnsi="Calibri" w:cs="Calibri"/>
              </w:rPr>
              <w:t>из</w:t>
            </w:r>
            <w:r>
              <w:rPr>
                <w:rFonts w:ascii="Arial LatArm" w:hAnsi="Arial LatArm" w:cs="Calibri"/>
              </w:rPr>
              <w:t xml:space="preserve"> </w:t>
            </w:r>
            <w:r>
              <w:rPr>
                <w:rFonts w:ascii="Calibri" w:hAnsi="Calibri" w:cs="Calibri"/>
              </w:rPr>
              <w:t>стали</w:t>
            </w:r>
            <w:r>
              <w:rPr>
                <w:rFonts w:ascii="Arial LatArm" w:hAnsi="Arial LatArm" w:cs="Calibri"/>
              </w:rPr>
              <w:t xml:space="preserve">, </w:t>
            </w:r>
            <w:r>
              <w:rPr>
                <w:rFonts w:ascii="Calibri" w:hAnsi="Calibri" w:cs="Calibri"/>
              </w:rPr>
              <w:t>с</w:t>
            </w:r>
            <w:r>
              <w:rPr>
                <w:rFonts w:ascii="Arial LatArm" w:hAnsi="Arial LatArm" w:cs="Calibri"/>
              </w:rPr>
              <w:t xml:space="preserve"> </w:t>
            </w:r>
            <w:r>
              <w:rPr>
                <w:rFonts w:ascii="Calibri" w:hAnsi="Calibri" w:cs="Calibri"/>
              </w:rPr>
              <w:t>антикоррозийным</w:t>
            </w:r>
            <w:r>
              <w:rPr>
                <w:rFonts w:ascii="Arial LatArm" w:hAnsi="Arial LatArm" w:cs="Calibri"/>
              </w:rPr>
              <w:t xml:space="preserve"> </w:t>
            </w:r>
            <w:r>
              <w:rPr>
                <w:rFonts w:ascii="Calibri" w:hAnsi="Calibri" w:cs="Calibri"/>
              </w:rPr>
              <w:t>покрытием</w:t>
            </w:r>
            <w:r>
              <w:rPr>
                <w:rFonts w:ascii="Arial LatArm" w:hAnsi="Arial LatArm" w:cs="Calibri"/>
              </w:rPr>
              <w:t xml:space="preserve">, </w:t>
            </w:r>
            <w:r>
              <w:rPr>
                <w:rFonts w:ascii="Calibri" w:hAnsi="Calibri" w:cs="Calibri"/>
              </w:rPr>
              <w:t>неиспользованный</w:t>
            </w:r>
            <w:r>
              <w:rPr>
                <w:rFonts w:ascii="Arial LatArm" w:hAnsi="Arial LatArm" w:cs="Calibri"/>
              </w:rPr>
              <w:t xml:space="preserve">.   </w:t>
            </w:r>
          </w:p>
        </w:tc>
        <w:tc>
          <w:tcPr>
            <w:tcW w:w="851" w:type="dxa"/>
            <w:vAlign w:val="center"/>
          </w:tcPr>
          <w:p w:rsidR="003B368A" w:rsidRDefault="003B368A" w:rsidP="003B368A">
            <w:pPr>
              <w:jc w:val="center"/>
              <w:rPr>
                <w:rFonts w:ascii="Arial LatArm" w:hAnsi="Arial LatArm" w:cs="Calibri"/>
              </w:rPr>
            </w:pPr>
            <w:r>
              <w:rPr>
                <w:rFonts w:ascii="Calibri" w:hAnsi="Calibri" w:cs="Calibri"/>
              </w:rPr>
              <w:t>кг</w:t>
            </w:r>
          </w:p>
        </w:tc>
        <w:tc>
          <w:tcPr>
            <w:tcW w:w="1149" w:type="dxa"/>
            <w:vAlign w:val="center"/>
          </w:tcPr>
          <w:p w:rsidR="003B368A" w:rsidRDefault="003B368A" w:rsidP="003B368A">
            <w:pPr>
              <w:jc w:val="center"/>
              <w:rPr>
                <w:rFonts w:ascii="Arial LatArm" w:hAnsi="Arial LatArm" w:cs="Arial"/>
              </w:rPr>
            </w:pPr>
          </w:p>
        </w:tc>
        <w:tc>
          <w:tcPr>
            <w:tcW w:w="1620" w:type="dxa"/>
            <w:vAlign w:val="center"/>
          </w:tcPr>
          <w:p w:rsidR="003B368A" w:rsidRDefault="003B368A" w:rsidP="003B368A">
            <w:pPr>
              <w:jc w:val="center"/>
              <w:rPr>
                <w:rFonts w:ascii="Arial LatArm" w:hAnsi="Arial LatArm" w:cs="Arial"/>
              </w:rPr>
            </w:pPr>
          </w:p>
        </w:tc>
        <w:tc>
          <w:tcPr>
            <w:tcW w:w="1314" w:type="dxa"/>
            <w:vAlign w:val="center"/>
          </w:tcPr>
          <w:p w:rsidR="003B368A" w:rsidRDefault="003B368A" w:rsidP="003B368A">
            <w:pPr>
              <w:jc w:val="center"/>
              <w:rPr>
                <w:rFonts w:ascii="Arial LatArm" w:hAnsi="Arial LatArm" w:cs="Arial"/>
              </w:rPr>
            </w:pPr>
            <w:r>
              <w:rPr>
                <w:rFonts w:ascii="Arial LatArm" w:hAnsi="Arial LatArm" w:cs="Arial"/>
              </w:rPr>
              <w:t>50</w:t>
            </w:r>
          </w:p>
        </w:tc>
      </w:tr>
      <w:tr w:rsidR="003B368A" w:rsidRPr="00576215" w:rsidTr="00A53506">
        <w:trPr>
          <w:trHeight w:val="1031"/>
          <w:jc w:val="center"/>
        </w:trPr>
        <w:tc>
          <w:tcPr>
            <w:tcW w:w="1467" w:type="dxa"/>
            <w:vAlign w:val="center"/>
          </w:tcPr>
          <w:p w:rsidR="003B368A" w:rsidRDefault="003B368A" w:rsidP="003B368A">
            <w:pPr>
              <w:jc w:val="center"/>
              <w:rPr>
                <w:rFonts w:ascii="Arial LatArm" w:hAnsi="Arial LatArm" w:cs="Calibri"/>
              </w:rPr>
            </w:pPr>
            <w:r>
              <w:rPr>
                <w:rFonts w:ascii="Arial LatArm" w:hAnsi="Arial LatArm" w:cs="Calibri"/>
              </w:rPr>
              <w:t>2</w:t>
            </w:r>
          </w:p>
        </w:tc>
        <w:tc>
          <w:tcPr>
            <w:tcW w:w="1593" w:type="dxa"/>
            <w:gridSpan w:val="2"/>
            <w:vAlign w:val="center"/>
          </w:tcPr>
          <w:p w:rsidR="003B368A" w:rsidRDefault="003B368A" w:rsidP="003B368A">
            <w:pPr>
              <w:jc w:val="center"/>
              <w:rPr>
                <w:rFonts w:ascii="Arial Unicode" w:hAnsi="Arial Unicode" w:cs="Arial"/>
              </w:rPr>
            </w:pPr>
            <w:r>
              <w:rPr>
                <w:rFonts w:ascii="Arial Unicode" w:hAnsi="Arial Unicode" w:cs="Arial"/>
              </w:rPr>
              <w:t>44311170</w:t>
            </w:r>
          </w:p>
        </w:tc>
        <w:tc>
          <w:tcPr>
            <w:tcW w:w="1704" w:type="dxa"/>
            <w:vAlign w:val="center"/>
          </w:tcPr>
          <w:p w:rsidR="003B368A" w:rsidRPr="00DD57D4" w:rsidRDefault="003B368A" w:rsidP="003B368A">
            <w:pPr>
              <w:jc w:val="center"/>
              <w:rPr>
                <w:rFonts w:ascii="Arial LatArm" w:hAnsi="Arial LatArm" w:cs="Calibri"/>
                <w:lang w:val="en-US"/>
              </w:rPr>
            </w:pPr>
            <w:r>
              <w:rPr>
                <w:rFonts w:ascii="Calibri" w:hAnsi="Calibri" w:cs="Calibri"/>
              </w:rPr>
              <w:t>Сварочный</w:t>
            </w:r>
            <w:r>
              <w:rPr>
                <w:rFonts w:ascii="Arial LatArm" w:hAnsi="Arial LatArm" w:cs="Calibri"/>
              </w:rPr>
              <w:t xml:space="preserve"> </w:t>
            </w:r>
            <w:r>
              <w:rPr>
                <w:rFonts w:ascii="Calibri" w:hAnsi="Calibri" w:cs="Calibri"/>
              </w:rPr>
              <w:t>электрод</w:t>
            </w:r>
            <w:r>
              <w:rPr>
                <w:rFonts w:ascii="Arial LatArm" w:hAnsi="Arial LatArm" w:cs="Calibri"/>
              </w:rPr>
              <w:t xml:space="preserve">  3.2 </w:t>
            </w:r>
            <w:r>
              <w:rPr>
                <w:rFonts w:ascii="Calibri" w:hAnsi="Calibri" w:cs="Calibri"/>
              </w:rPr>
              <w:t>мм</w:t>
            </w:r>
            <w:r w:rsidR="00DD57D4">
              <w:rPr>
                <w:rFonts w:ascii="Calibri" w:hAnsi="Calibri" w:cs="Calibri"/>
                <w:lang w:val="en-US"/>
              </w:rPr>
              <w:t xml:space="preserve"> </w:t>
            </w:r>
            <w:bookmarkStart w:id="6" w:name="_GoBack"/>
            <w:bookmarkEnd w:id="6"/>
          </w:p>
        </w:tc>
        <w:tc>
          <w:tcPr>
            <w:tcW w:w="1053" w:type="dxa"/>
            <w:vAlign w:val="center"/>
          </w:tcPr>
          <w:p w:rsidR="003B368A" w:rsidRPr="00C36823" w:rsidRDefault="003B368A" w:rsidP="003B368A">
            <w:pPr>
              <w:widowControl w:val="0"/>
              <w:spacing w:after="120"/>
              <w:jc w:val="center"/>
              <w:rPr>
                <w:rFonts w:ascii="GHEA Grapalat" w:hAnsi="GHEA Grapalat"/>
                <w:sz w:val="22"/>
                <w:szCs w:val="20"/>
              </w:rPr>
            </w:pPr>
          </w:p>
        </w:tc>
        <w:tc>
          <w:tcPr>
            <w:tcW w:w="4678" w:type="dxa"/>
            <w:vAlign w:val="center"/>
          </w:tcPr>
          <w:p w:rsidR="003B368A" w:rsidRDefault="003B368A" w:rsidP="003B368A">
            <w:pPr>
              <w:rPr>
                <w:rFonts w:ascii="Arial LatArm" w:hAnsi="Arial LatArm" w:cs="Calibri"/>
                <w:sz w:val="22"/>
                <w:szCs w:val="22"/>
              </w:rPr>
            </w:pP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сварки</w:t>
            </w:r>
            <w:r>
              <w:rPr>
                <w:rFonts w:ascii="Arial LatArm" w:hAnsi="Arial LatArm" w:cs="Calibri"/>
                <w:sz w:val="22"/>
                <w:szCs w:val="22"/>
              </w:rPr>
              <w:t xml:space="preserve">  </w:t>
            </w:r>
            <w:r>
              <w:rPr>
                <w:rFonts w:ascii="Calibri" w:hAnsi="Calibri" w:cs="Calibri"/>
                <w:sz w:val="22"/>
                <w:szCs w:val="22"/>
              </w:rPr>
              <w:t>конструкционных</w:t>
            </w:r>
            <w:r>
              <w:rPr>
                <w:rFonts w:ascii="Arial LatArm" w:hAnsi="Arial LatArm" w:cs="Calibri"/>
                <w:sz w:val="22"/>
                <w:szCs w:val="22"/>
              </w:rPr>
              <w:t xml:space="preserve"> </w:t>
            </w:r>
            <w:r>
              <w:rPr>
                <w:rFonts w:ascii="Calibri" w:hAnsi="Calibri" w:cs="Calibri"/>
                <w:sz w:val="22"/>
                <w:szCs w:val="22"/>
              </w:rPr>
              <w:t>сталей</w:t>
            </w:r>
            <w:r>
              <w:rPr>
                <w:rFonts w:ascii="Arial LatArm" w:hAnsi="Arial LatArm" w:cs="Calibri"/>
                <w:sz w:val="22"/>
                <w:szCs w:val="22"/>
              </w:rPr>
              <w:t xml:space="preserve">, </w:t>
            </w:r>
            <w:r>
              <w:rPr>
                <w:rFonts w:ascii="Calibri" w:hAnsi="Calibri" w:cs="Calibri"/>
                <w:sz w:val="22"/>
                <w:szCs w:val="22"/>
              </w:rPr>
              <w:t>диаметр</w:t>
            </w:r>
            <w:r>
              <w:rPr>
                <w:rFonts w:ascii="Arial LatArm" w:hAnsi="Arial LatArm" w:cs="Calibri"/>
                <w:sz w:val="22"/>
                <w:szCs w:val="22"/>
              </w:rPr>
              <w:t xml:space="preserve">  </w:t>
            </w:r>
            <w:r>
              <w:rPr>
                <w:rFonts w:ascii="Calibri" w:hAnsi="Calibri" w:cs="Calibri"/>
                <w:sz w:val="22"/>
                <w:szCs w:val="22"/>
              </w:rPr>
              <w:t>электрода</w:t>
            </w:r>
            <w:r>
              <w:rPr>
                <w:rFonts w:ascii="Arial LatArm" w:hAnsi="Arial LatArm" w:cs="Calibri"/>
                <w:sz w:val="22"/>
                <w:szCs w:val="22"/>
              </w:rPr>
              <w:t xml:space="preserve">  3.2 </w:t>
            </w:r>
            <w:r>
              <w:rPr>
                <w:rFonts w:ascii="Calibri" w:hAnsi="Calibri" w:cs="Calibri"/>
                <w:sz w:val="22"/>
                <w:szCs w:val="22"/>
              </w:rPr>
              <w:t>миллиметра</w:t>
            </w:r>
            <w:r>
              <w:rPr>
                <w:rFonts w:ascii="Arial LatArm" w:hAnsi="Arial LatArm" w:cs="Calibri"/>
                <w:sz w:val="22"/>
                <w:szCs w:val="22"/>
              </w:rPr>
              <w:t xml:space="preserve">, </w:t>
            </w:r>
            <w:r>
              <w:rPr>
                <w:rFonts w:ascii="Calibri" w:hAnsi="Calibri" w:cs="Calibri"/>
                <w:sz w:val="22"/>
                <w:szCs w:val="22"/>
              </w:rPr>
              <w:t>длина</w:t>
            </w:r>
            <w:r>
              <w:rPr>
                <w:rFonts w:ascii="Arial LatArm" w:hAnsi="Arial LatArm" w:cs="Calibri"/>
                <w:sz w:val="22"/>
                <w:szCs w:val="22"/>
              </w:rPr>
              <w:t xml:space="preserve"> </w:t>
            </w:r>
            <w:r>
              <w:rPr>
                <w:rFonts w:ascii="Calibri" w:hAnsi="Calibri" w:cs="Calibri"/>
                <w:sz w:val="22"/>
                <w:szCs w:val="22"/>
              </w:rPr>
              <w:t>электрода</w:t>
            </w:r>
            <w:r>
              <w:rPr>
                <w:rFonts w:ascii="Arial LatArm" w:hAnsi="Arial LatArm" w:cs="Calibri"/>
                <w:sz w:val="22"/>
                <w:szCs w:val="22"/>
              </w:rPr>
              <w:t xml:space="preserve"> 350 </w:t>
            </w:r>
            <w:r>
              <w:rPr>
                <w:rFonts w:ascii="Calibri" w:hAnsi="Calibri" w:cs="Calibri"/>
                <w:sz w:val="22"/>
                <w:szCs w:val="22"/>
              </w:rPr>
              <w:t>милиметра</w:t>
            </w:r>
            <w:r>
              <w:rPr>
                <w:rFonts w:ascii="Arial LatArm" w:hAnsi="Arial LatArm" w:cs="Calibri"/>
                <w:sz w:val="22"/>
                <w:szCs w:val="22"/>
              </w:rPr>
              <w:t xml:space="preserve">,  </w:t>
            </w:r>
            <w:r>
              <w:rPr>
                <w:rFonts w:ascii="Calibri" w:hAnsi="Calibri" w:cs="Calibri"/>
                <w:sz w:val="22"/>
                <w:szCs w:val="22"/>
              </w:rPr>
              <w:t>в</w:t>
            </w:r>
            <w:r>
              <w:rPr>
                <w:rFonts w:ascii="Arial LatArm" w:hAnsi="Arial LatArm" w:cs="Calibri"/>
                <w:sz w:val="22"/>
                <w:szCs w:val="22"/>
              </w:rPr>
              <w:t xml:space="preserve"> </w:t>
            </w:r>
            <w:r>
              <w:rPr>
                <w:rFonts w:ascii="Calibri" w:hAnsi="Calibri" w:cs="Calibri"/>
                <w:sz w:val="22"/>
                <w:szCs w:val="22"/>
              </w:rPr>
              <w:t>пачке</w:t>
            </w:r>
            <w:r>
              <w:rPr>
                <w:rFonts w:ascii="Arial LatArm" w:hAnsi="Arial LatArm" w:cs="Calibri"/>
                <w:sz w:val="22"/>
                <w:szCs w:val="22"/>
              </w:rPr>
              <w:t xml:space="preserve"> 100 </w:t>
            </w:r>
            <w:r>
              <w:rPr>
                <w:rFonts w:ascii="Calibri" w:hAnsi="Calibri" w:cs="Calibri"/>
                <w:sz w:val="22"/>
                <w:szCs w:val="22"/>
              </w:rPr>
              <w:t>электродов</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переменного</w:t>
            </w:r>
            <w:r>
              <w:rPr>
                <w:rFonts w:ascii="Arial LatArm" w:hAnsi="Arial LatArm" w:cs="Calibri"/>
                <w:sz w:val="22"/>
                <w:szCs w:val="22"/>
              </w:rPr>
              <w:t xml:space="preserve"> </w:t>
            </w:r>
            <w:r>
              <w:rPr>
                <w:rFonts w:ascii="Calibri" w:hAnsi="Calibri" w:cs="Calibri"/>
                <w:sz w:val="22"/>
                <w:szCs w:val="22"/>
              </w:rPr>
              <w:t>тока</w:t>
            </w:r>
            <w:r>
              <w:rPr>
                <w:rFonts w:ascii="Arial LatArm" w:hAnsi="Arial LatArm" w:cs="Calibri"/>
                <w:sz w:val="22"/>
                <w:szCs w:val="22"/>
              </w:rPr>
              <w:t xml:space="preserve">, </w:t>
            </w:r>
            <w:r>
              <w:rPr>
                <w:rFonts w:ascii="Calibri" w:hAnsi="Calibri" w:cs="Calibri"/>
                <w:sz w:val="22"/>
                <w:szCs w:val="22"/>
              </w:rPr>
              <w:t>сварка</w:t>
            </w:r>
            <w:r>
              <w:rPr>
                <w:rFonts w:ascii="Arial LatArm" w:hAnsi="Arial LatArm" w:cs="Calibri"/>
                <w:sz w:val="22"/>
                <w:szCs w:val="22"/>
              </w:rPr>
              <w:t xml:space="preserve">  </w:t>
            </w:r>
            <w:r>
              <w:rPr>
                <w:rFonts w:ascii="Calibri" w:hAnsi="Calibri" w:cs="Calibri"/>
                <w:sz w:val="22"/>
                <w:szCs w:val="22"/>
              </w:rPr>
              <w:t>должна</w:t>
            </w:r>
            <w:r>
              <w:rPr>
                <w:rFonts w:ascii="Arial LatArm" w:hAnsi="Arial LatArm" w:cs="Calibri"/>
                <w:sz w:val="22"/>
                <w:szCs w:val="22"/>
              </w:rPr>
              <w:t xml:space="preserve"> </w:t>
            </w:r>
            <w:r>
              <w:rPr>
                <w:rFonts w:ascii="Calibri" w:hAnsi="Calibri" w:cs="Calibri"/>
                <w:sz w:val="22"/>
                <w:szCs w:val="22"/>
              </w:rPr>
              <w:t>быть</w:t>
            </w:r>
            <w:r>
              <w:rPr>
                <w:rFonts w:ascii="Arial LatArm" w:hAnsi="Arial LatArm" w:cs="Calibri"/>
                <w:sz w:val="22"/>
                <w:szCs w:val="22"/>
              </w:rPr>
              <w:t xml:space="preserve"> </w:t>
            </w:r>
            <w:r>
              <w:rPr>
                <w:rFonts w:ascii="Calibri" w:hAnsi="Calibri" w:cs="Calibri"/>
                <w:sz w:val="22"/>
                <w:szCs w:val="22"/>
              </w:rPr>
              <w:t>обеспечена</w:t>
            </w:r>
            <w:r>
              <w:rPr>
                <w:rFonts w:ascii="Arial LatArm" w:hAnsi="Arial LatArm" w:cs="Calibri"/>
                <w:sz w:val="22"/>
                <w:szCs w:val="22"/>
              </w:rPr>
              <w:t xml:space="preserve"> </w:t>
            </w:r>
            <w:r>
              <w:rPr>
                <w:rFonts w:ascii="Calibri" w:hAnsi="Calibri" w:cs="Calibri"/>
                <w:sz w:val="22"/>
                <w:szCs w:val="22"/>
              </w:rPr>
              <w:t>в</w:t>
            </w:r>
            <w:r>
              <w:rPr>
                <w:rFonts w:ascii="Arial LatArm" w:hAnsi="Arial LatArm" w:cs="Calibri"/>
                <w:sz w:val="22"/>
                <w:szCs w:val="22"/>
              </w:rPr>
              <w:t xml:space="preserve"> </w:t>
            </w:r>
            <w:r>
              <w:rPr>
                <w:rFonts w:ascii="Calibri" w:hAnsi="Calibri" w:cs="Calibri"/>
                <w:sz w:val="22"/>
                <w:szCs w:val="22"/>
              </w:rPr>
              <w:t>диапазоне</w:t>
            </w:r>
            <w:r>
              <w:rPr>
                <w:rFonts w:ascii="Arial LatArm" w:hAnsi="Arial LatArm" w:cs="Calibri"/>
                <w:sz w:val="22"/>
                <w:szCs w:val="22"/>
              </w:rPr>
              <w:t xml:space="preserve"> </w:t>
            </w:r>
            <w:r>
              <w:rPr>
                <w:rFonts w:ascii="Calibri" w:hAnsi="Calibri" w:cs="Calibri"/>
                <w:sz w:val="22"/>
                <w:szCs w:val="22"/>
              </w:rPr>
              <w:t>тока</w:t>
            </w:r>
            <w:r>
              <w:rPr>
                <w:rFonts w:ascii="Arial LatArm" w:hAnsi="Arial LatArm" w:cs="Calibri"/>
                <w:sz w:val="22"/>
                <w:szCs w:val="22"/>
              </w:rPr>
              <w:t xml:space="preserve"> 100-140 </w:t>
            </w:r>
            <w:r>
              <w:rPr>
                <w:rFonts w:ascii="Calibri" w:hAnsi="Calibri" w:cs="Calibri"/>
                <w:sz w:val="22"/>
                <w:szCs w:val="22"/>
              </w:rPr>
              <w:t>ампер</w:t>
            </w:r>
            <w:r>
              <w:rPr>
                <w:rFonts w:ascii="Arial LatArm" w:hAnsi="Arial LatArm" w:cs="Calibri"/>
                <w:sz w:val="22"/>
                <w:szCs w:val="22"/>
              </w:rPr>
              <w:t>,</w:t>
            </w:r>
            <w:r>
              <w:rPr>
                <w:rFonts w:ascii="Calibri" w:hAnsi="Calibri" w:cs="Calibri"/>
                <w:sz w:val="22"/>
                <w:szCs w:val="22"/>
              </w:rPr>
              <w:t>неиспользованный</w:t>
            </w:r>
            <w:r>
              <w:rPr>
                <w:rFonts w:ascii="Arial LatArm" w:hAnsi="Arial LatArm" w:cs="Calibri"/>
                <w:sz w:val="22"/>
                <w:szCs w:val="22"/>
              </w:rPr>
              <w:t>.</w:t>
            </w:r>
          </w:p>
        </w:tc>
        <w:tc>
          <w:tcPr>
            <w:tcW w:w="851" w:type="dxa"/>
            <w:vAlign w:val="center"/>
          </w:tcPr>
          <w:p w:rsidR="003B368A" w:rsidRDefault="003B368A" w:rsidP="003B368A">
            <w:pPr>
              <w:jc w:val="center"/>
              <w:rPr>
                <w:rFonts w:ascii="Arial LatArm" w:hAnsi="Arial LatArm" w:cs="Calibri"/>
                <w:sz w:val="22"/>
                <w:szCs w:val="22"/>
              </w:rPr>
            </w:pPr>
            <w:r>
              <w:rPr>
                <w:rFonts w:ascii="Calibri" w:hAnsi="Calibri" w:cs="Calibri"/>
                <w:sz w:val="22"/>
                <w:szCs w:val="22"/>
              </w:rPr>
              <w:t>пачка</w:t>
            </w:r>
          </w:p>
        </w:tc>
        <w:tc>
          <w:tcPr>
            <w:tcW w:w="1149" w:type="dxa"/>
            <w:vAlign w:val="center"/>
          </w:tcPr>
          <w:p w:rsidR="003B368A" w:rsidRDefault="003B368A" w:rsidP="003B368A">
            <w:pPr>
              <w:jc w:val="center"/>
              <w:rPr>
                <w:rFonts w:ascii="Arial LatArm" w:hAnsi="Arial LatArm" w:cs="Arial"/>
              </w:rPr>
            </w:pPr>
          </w:p>
        </w:tc>
        <w:tc>
          <w:tcPr>
            <w:tcW w:w="1620" w:type="dxa"/>
            <w:vAlign w:val="center"/>
          </w:tcPr>
          <w:p w:rsidR="003B368A" w:rsidRDefault="003B368A" w:rsidP="003B368A">
            <w:pPr>
              <w:jc w:val="center"/>
              <w:rPr>
                <w:rFonts w:ascii="Arial LatArm" w:hAnsi="Arial LatArm" w:cs="Arial"/>
              </w:rPr>
            </w:pPr>
          </w:p>
        </w:tc>
        <w:tc>
          <w:tcPr>
            <w:tcW w:w="1314" w:type="dxa"/>
            <w:vAlign w:val="center"/>
          </w:tcPr>
          <w:p w:rsidR="003B368A" w:rsidRDefault="003B368A" w:rsidP="003B368A">
            <w:pPr>
              <w:jc w:val="center"/>
              <w:rPr>
                <w:rFonts w:ascii="Arial LatArm" w:hAnsi="Arial LatArm" w:cs="Arial"/>
              </w:rPr>
            </w:pPr>
            <w:r>
              <w:rPr>
                <w:rFonts w:ascii="Arial LatArm" w:hAnsi="Arial LatArm" w:cs="Arial"/>
              </w:rPr>
              <w:t>40</w:t>
            </w:r>
          </w:p>
        </w:tc>
      </w:tr>
      <w:tr w:rsidR="003B368A" w:rsidRPr="00576215" w:rsidTr="00A53506">
        <w:trPr>
          <w:trHeight w:val="1031"/>
          <w:jc w:val="center"/>
        </w:trPr>
        <w:tc>
          <w:tcPr>
            <w:tcW w:w="1467" w:type="dxa"/>
            <w:vAlign w:val="center"/>
          </w:tcPr>
          <w:p w:rsidR="003B368A" w:rsidRDefault="003B368A" w:rsidP="003B368A">
            <w:pPr>
              <w:jc w:val="center"/>
              <w:rPr>
                <w:rFonts w:ascii="Arial LatArm" w:hAnsi="Arial LatArm" w:cs="Calibri"/>
              </w:rPr>
            </w:pPr>
            <w:r>
              <w:rPr>
                <w:rFonts w:ascii="Arial LatArm" w:hAnsi="Arial LatArm" w:cs="Calibri"/>
              </w:rPr>
              <w:lastRenderedPageBreak/>
              <w:t>3</w:t>
            </w:r>
          </w:p>
        </w:tc>
        <w:tc>
          <w:tcPr>
            <w:tcW w:w="1593" w:type="dxa"/>
            <w:gridSpan w:val="2"/>
            <w:vAlign w:val="center"/>
          </w:tcPr>
          <w:p w:rsidR="003B368A" w:rsidRDefault="003B368A" w:rsidP="003B368A">
            <w:pPr>
              <w:jc w:val="center"/>
              <w:rPr>
                <w:rFonts w:ascii="Arial Unicode" w:hAnsi="Arial Unicode" w:cs="Arial"/>
              </w:rPr>
            </w:pPr>
            <w:r>
              <w:rPr>
                <w:rFonts w:ascii="Arial Unicode" w:hAnsi="Arial Unicode" w:cs="Arial"/>
              </w:rPr>
              <w:t>44311170</w:t>
            </w:r>
          </w:p>
        </w:tc>
        <w:tc>
          <w:tcPr>
            <w:tcW w:w="1704" w:type="dxa"/>
            <w:vAlign w:val="center"/>
          </w:tcPr>
          <w:p w:rsidR="003B368A" w:rsidRDefault="003B368A" w:rsidP="003B368A">
            <w:pPr>
              <w:jc w:val="center"/>
              <w:rPr>
                <w:rFonts w:ascii="Arial LatArm" w:hAnsi="Arial LatArm" w:cs="Calibri"/>
              </w:rPr>
            </w:pPr>
            <w:r>
              <w:rPr>
                <w:rFonts w:ascii="Calibri" w:hAnsi="Calibri" w:cs="Calibri"/>
              </w:rPr>
              <w:t>Сварочный</w:t>
            </w:r>
            <w:r>
              <w:rPr>
                <w:rFonts w:ascii="Arial LatArm" w:hAnsi="Arial LatArm" w:cs="Calibri"/>
              </w:rPr>
              <w:t xml:space="preserve"> </w:t>
            </w:r>
            <w:r>
              <w:rPr>
                <w:rFonts w:ascii="Calibri" w:hAnsi="Calibri" w:cs="Calibri"/>
              </w:rPr>
              <w:t>электрод</w:t>
            </w:r>
            <w:r>
              <w:rPr>
                <w:rFonts w:ascii="Arial LatArm" w:hAnsi="Arial LatArm" w:cs="Calibri"/>
              </w:rPr>
              <w:t xml:space="preserve">  4 </w:t>
            </w:r>
            <w:r>
              <w:rPr>
                <w:rFonts w:ascii="Calibri" w:hAnsi="Calibri" w:cs="Calibri"/>
              </w:rPr>
              <w:t>мм</w:t>
            </w:r>
          </w:p>
        </w:tc>
        <w:tc>
          <w:tcPr>
            <w:tcW w:w="1053" w:type="dxa"/>
            <w:vAlign w:val="center"/>
          </w:tcPr>
          <w:p w:rsidR="003B368A" w:rsidRPr="00C36823" w:rsidRDefault="003B368A" w:rsidP="003B368A">
            <w:pPr>
              <w:widowControl w:val="0"/>
              <w:spacing w:after="120"/>
              <w:jc w:val="center"/>
              <w:rPr>
                <w:rFonts w:ascii="GHEA Grapalat" w:hAnsi="GHEA Grapalat"/>
                <w:sz w:val="22"/>
                <w:szCs w:val="20"/>
              </w:rPr>
            </w:pPr>
          </w:p>
        </w:tc>
        <w:tc>
          <w:tcPr>
            <w:tcW w:w="4678" w:type="dxa"/>
            <w:vAlign w:val="center"/>
          </w:tcPr>
          <w:p w:rsidR="003B368A" w:rsidRDefault="003B368A" w:rsidP="003B368A">
            <w:pPr>
              <w:rPr>
                <w:rFonts w:ascii="Arial LatArm" w:hAnsi="Arial LatArm" w:cs="Calibri"/>
                <w:sz w:val="22"/>
                <w:szCs w:val="22"/>
              </w:rPr>
            </w:pP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сварки</w:t>
            </w:r>
            <w:r>
              <w:rPr>
                <w:rFonts w:ascii="Arial LatArm" w:hAnsi="Arial LatArm" w:cs="Calibri"/>
                <w:sz w:val="22"/>
                <w:szCs w:val="22"/>
              </w:rPr>
              <w:t xml:space="preserve">  </w:t>
            </w:r>
            <w:r>
              <w:rPr>
                <w:rFonts w:ascii="Calibri" w:hAnsi="Calibri" w:cs="Calibri"/>
                <w:sz w:val="22"/>
                <w:szCs w:val="22"/>
              </w:rPr>
              <w:t>конструкционных</w:t>
            </w:r>
            <w:r>
              <w:rPr>
                <w:rFonts w:ascii="Arial LatArm" w:hAnsi="Arial LatArm" w:cs="Calibri"/>
                <w:sz w:val="22"/>
                <w:szCs w:val="22"/>
              </w:rPr>
              <w:t xml:space="preserve"> </w:t>
            </w:r>
            <w:r>
              <w:rPr>
                <w:rFonts w:ascii="Calibri" w:hAnsi="Calibri" w:cs="Calibri"/>
                <w:sz w:val="22"/>
                <w:szCs w:val="22"/>
              </w:rPr>
              <w:t>сталей</w:t>
            </w:r>
            <w:r>
              <w:rPr>
                <w:rFonts w:ascii="Arial LatArm" w:hAnsi="Arial LatArm" w:cs="Calibri"/>
                <w:sz w:val="22"/>
                <w:szCs w:val="22"/>
              </w:rPr>
              <w:t xml:space="preserve">, </w:t>
            </w:r>
            <w:r>
              <w:rPr>
                <w:rFonts w:ascii="Calibri" w:hAnsi="Calibri" w:cs="Calibri"/>
                <w:sz w:val="22"/>
                <w:szCs w:val="22"/>
              </w:rPr>
              <w:t>диаметр</w:t>
            </w:r>
            <w:r>
              <w:rPr>
                <w:rFonts w:ascii="Arial LatArm" w:hAnsi="Arial LatArm" w:cs="Calibri"/>
                <w:sz w:val="22"/>
                <w:szCs w:val="22"/>
              </w:rPr>
              <w:t xml:space="preserve">  </w:t>
            </w:r>
            <w:r>
              <w:rPr>
                <w:rFonts w:ascii="Calibri" w:hAnsi="Calibri" w:cs="Calibri"/>
                <w:sz w:val="22"/>
                <w:szCs w:val="22"/>
              </w:rPr>
              <w:t>электрода</w:t>
            </w:r>
            <w:r>
              <w:rPr>
                <w:rFonts w:ascii="Arial LatArm" w:hAnsi="Arial LatArm" w:cs="Calibri"/>
                <w:sz w:val="22"/>
                <w:szCs w:val="22"/>
              </w:rPr>
              <w:t xml:space="preserve">  4 </w:t>
            </w:r>
            <w:r>
              <w:rPr>
                <w:rFonts w:ascii="Calibri" w:hAnsi="Calibri" w:cs="Calibri"/>
                <w:sz w:val="22"/>
                <w:szCs w:val="22"/>
              </w:rPr>
              <w:t>миллиметра</w:t>
            </w:r>
            <w:r>
              <w:rPr>
                <w:rFonts w:ascii="Arial LatArm" w:hAnsi="Arial LatArm" w:cs="Calibri"/>
                <w:sz w:val="22"/>
                <w:szCs w:val="22"/>
              </w:rPr>
              <w:t xml:space="preserve">, </w:t>
            </w:r>
            <w:r>
              <w:rPr>
                <w:rFonts w:ascii="Calibri" w:hAnsi="Calibri" w:cs="Calibri"/>
                <w:sz w:val="22"/>
                <w:szCs w:val="22"/>
              </w:rPr>
              <w:t>длина</w:t>
            </w:r>
            <w:r>
              <w:rPr>
                <w:rFonts w:ascii="Arial LatArm" w:hAnsi="Arial LatArm" w:cs="Calibri"/>
                <w:sz w:val="22"/>
                <w:szCs w:val="22"/>
              </w:rPr>
              <w:t xml:space="preserve"> </w:t>
            </w:r>
            <w:r>
              <w:rPr>
                <w:rFonts w:ascii="Calibri" w:hAnsi="Calibri" w:cs="Calibri"/>
                <w:sz w:val="22"/>
                <w:szCs w:val="22"/>
              </w:rPr>
              <w:t>электрода</w:t>
            </w:r>
            <w:r>
              <w:rPr>
                <w:rFonts w:ascii="Arial LatArm" w:hAnsi="Arial LatArm" w:cs="Calibri"/>
                <w:sz w:val="22"/>
                <w:szCs w:val="22"/>
              </w:rPr>
              <w:t xml:space="preserve"> 350 </w:t>
            </w:r>
            <w:r>
              <w:rPr>
                <w:rFonts w:ascii="Calibri" w:hAnsi="Calibri" w:cs="Calibri"/>
                <w:sz w:val="22"/>
                <w:szCs w:val="22"/>
              </w:rPr>
              <w:t>милиметра</w:t>
            </w:r>
            <w:r>
              <w:rPr>
                <w:rFonts w:ascii="Arial LatArm" w:hAnsi="Arial LatArm" w:cs="Calibri"/>
                <w:sz w:val="22"/>
                <w:szCs w:val="22"/>
              </w:rPr>
              <w:t xml:space="preserve">,  </w:t>
            </w:r>
            <w:r>
              <w:rPr>
                <w:rFonts w:ascii="Calibri" w:hAnsi="Calibri" w:cs="Calibri"/>
                <w:sz w:val="22"/>
                <w:szCs w:val="22"/>
              </w:rPr>
              <w:t>в</w:t>
            </w:r>
            <w:r>
              <w:rPr>
                <w:rFonts w:ascii="Arial LatArm" w:hAnsi="Arial LatArm" w:cs="Calibri"/>
                <w:sz w:val="22"/>
                <w:szCs w:val="22"/>
              </w:rPr>
              <w:t xml:space="preserve"> </w:t>
            </w:r>
            <w:r>
              <w:rPr>
                <w:rFonts w:ascii="Calibri" w:hAnsi="Calibri" w:cs="Calibri"/>
                <w:sz w:val="22"/>
                <w:szCs w:val="22"/>
              </w:rPr>
              <w:t>пачке</w:t>
            </w:r>
            <w:r>
              <w:rPr>
                <w:rFonts w:ascii="Arial LatArm" w:hAnsi="Arial LatArm" w:cs="Calibri"/>
                <w:sz w:val="22"/>
                <w:szCs w:val="22"/>
              </w:rPr>
              <w:t xml:space="preserve"> 100 </w:t>
            </w:r>
            <w:r>
              <w:rPr>
                <w:rFonts w:ascii="Calibri" w:hAnsi="Calibri" w:cs="Calibri"/>
                <w:sz w:val="22"/>
                <w:szCs w:val="22"/>
              </w:rPr>
              <w:t>электродов</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переменного</w:t>
            </w:r>
            <w:r>
              <w:rPr>
                <w:rFonts w:ascii="Arial LatArm" w:hAnsi="Arial LatArm" w:cs="Calibri"/>
                <w:sz w:val="22"/>
                <w:szCs w:val="22"/>
              </w:rPr>
              <w:t xml:space="preserve"> </w:t>
            </w:r>
            <w:r>
              <w:rPr>
                <w:rFonts w:ascii="Calibri" w:hAnsi="Calibri" w:cs="Calibri"/>
                <w:sz w:val="22"/>
                <w:szCs w:val="22"/>
              </w:rPr>
              <w:t>тока</w:t>
            </w:r>
            <w:r>
              <w:rPr>
                <w:rFonts w:ascii="Arial LatArm" w:hAnsi="Arial LatArm" w:cs="Calibri"/>
                <w:sz w:val="22"/>
                <w:szCs w:val="22"/>
              </w:rPr>
              <w:t xml:space="preserve">, </w:t>
            </w:r>
            <w:r>
              <w:rPr>
                <w:rFonts w:ascii="Calibri" w:hAnsi="Calibri" w:cs="Calibri"/>
                <w:sz w:val="22"/>
                <w:szCs w:val="22"/>
              </w:rPr>
              <w:t>сварка</w:t>
            </w:r>
            <w:r>
              <w:rPr>
                <w:rFonts w:ascii="Arial LatArm" w:hAnsi="Arial LatArm" w:cs="Calibri"/>
                <w:sz w:val="22"/>
                <w:szCs w:val="22"/>
              </w:rPr>
              <w:t xml:space="preserve">  </w:t>
            </w:r>
            <w:r>
              <w:rPr>
                <w:rFonts w:ascii="Calibri" w:hAnsi="Calibri" w:cs="Calibri"/>
                <w:sz w:val="22"/>
                <w:szCs w:val="22"/>
              </w:rPr>
              <w:t>должна</w:t>
            </w:r>
            <w:r>
              <w:rPr>
                <w:rFonts w:ascii="Arial LatArm" w:hAnsi="Arial LatArm" w:cs="Calibri"/>
                <w:sz w:val="22"/>
                <w:szCs w:val="22"/>
              </w:rPr>
              <w:t xml:space="preserve"> </w:t>
            </w:r>
            <w:r>
              <w:rPr>
                <w:rFonts w:ascii="Calibri" w:hAnsi="Calibri" w:cs="Calibri"/>
                <w:sz w:val="22"/>
                <w:szCs w:val="22"/>
              </w:rPr>
              <w:t>быть</w:t>
            </w:r>
            <w:r>
              <w:rPr>
                <w:rFonts w:ascii="Arial LatArm" w:hAnsi="Arial LatArm" w:cs="Calibri"/>
                <w:sz w:val="22"/>
                <w:szCs w:val="22"/>
              </w:rPr>
              <w:t xml:space="preserve"> </w:t>
            </w:r>
            <w:r>
              <w:rPr>
                <w:rFonts w:ascii="Calibri" w:hAnsi="Calibri" w:cs="Calibri"/>
                <w:sz w:val="22"/>
                <w:szCs w:val="22"/>
              </w:rPr>
              <w:t>обеспечена</w:t>
            </w:r>
            <w:r>
              <w:rPr>
                <w:rFonts w:ascii="Arial LatArm" w:hAnsi="Arial LatArm" w:cs="Calibri"/>
                <w:sz w:val="22"/>
                <w:szCs w:val="22"/>
              </w:rPr>
              <w:t xml:space="preserve"> </w:t>
            </w:r>
            <w:r>
              <w:rPr>
                <w:rFonts w:ascii="Calibri" w:hAnsi="Calibri" w:cs="Calibri"/>
                <w:sz w:val="22"/>
                <w:szCs w:val="22"/>
              </w:rPr>
              <w:t>в</w:t>
            </w:r>
            <w:r>
              <w:rPr>
                <w:rFonts w:ascii="Arial LatArm" w:hAnsi="Arial LatArm" w:cs="Calibri"/>
                <w:sz w:val="22"/>
                <w:szCs w:val="22"/>
              </w:rPr>
              <w:t xml:space="preserve"> </w:t>
            </w:r>
            <w:r>
              <w:rPr>
                <w:rFonts w:ascii="Calibri" w:hAnsi="Calibri" w:cs="Calibri"/>
                <w:sz w:val="22"/>
                <w:szCs w:val="22"/>
              </w:rPr>
              <w:t>диапазоне</w:t>
            </w:r>
            <w:r>
              <w:rPr>
                <w:rFonts w:ascii="Arial LatArm" w:hAnsi="Arial LatArm" w:cs="Calibri"/>
                <w:sz w:val="22"/>
                <w:szCs w:val="22"/>
              </w:rPr>
              <w:t xml:space="preserve"> </w:t>
            </w:r>
            <w:r>
              <w:rPr>
                <w:rFonts w:ascii="Calibri" w:hAnsi="Calibri" w:cs="Calibri"/>
                <w:sz w:val="22"/>
                <w:szCs w:val="22"/>
              </w:rPr>
              <w:t>тока</w:t>
            </w:r>
            <w:r>
              <w:rPr>
                <w:rFonts w:ascii="Arial LatArm" w:hAnsi="Arial LatArm" w:cs="Calibri"/>
                <w:sz w:val="22"/>
                <w:szCs w:val="22"/>
              </w:rPr>
              <w:t xml:space="preserve"> 140-180 </w:t>
            </w:r>
            <w:r>
              <w:rPr>
                <w:rFonts w:ascii="Calibri" w:hAnsi="Calibri" w:cs="Calibri"/>
                <w:sz w:val="22"/>
                <w:szCs w:val="22"/>
              </w:rPr>
              <w:t>ампер</w:t>
            </w:r>
            <w:r>
              <w:rPr>
                <w:rFonts w:ascii="Arial LatArm" w:hAnsi="Arial LatArm" w:cs="Calibri"/>
                <w:sz w:val="22"/>
                <w:szCs w:val="22"/>
              </w:rPr>
              <w:t>,</w:t>
            </w:r>
            <w:r>
              <w:rPr>
                <w:rFonts w:ascii="Calibri" w:hAnsi="Calibri" w:cs="Calibri"/>
                <w:sz w:val="22"/>
                <w:szCs w:val="22"/>
              </w:rPr>
              <w:t>неиспользованный</w:t>
            </w:r>
            <w:r>
              <w:rPr>
                <w:rFonts w:ascii="Arial LatArm" w:hAnsi="Arial LatArm" w:cs="Calibri"/>
                <w:sz w:val="22"/>
                <w:szCs w:val="22"/>
              </w:rPr>
              <w:t>.</w:t>
            </w:r>
          </w:p>
        </w:tc>
        <w:tc>
          <w:tcPr>
            <w:tcW w:w="851" w:type="dxa"/>
            <w:vAlign w:val="center"/>
          </w:tcPr>
          <w:p w:rsidR="003B368A" w:rsidRDefault="003B368A" w:rsidP="003B368A">
            <w:pPr>
              <w:jc w:val="center"/>
              <w:rPr>
                <w:rFonts w:ascii="Arial LatArm" w:hAnsi="Arial LatArm" w:cs="Calibri"/>
                <w:sz w:val="22"/>
                <w:szCs w:val="22"/>
              </w:rPr>
            </w:pPr>
            <w:r>
              <w:rPr>
                <w:rFonts w:ascii="Calibri" w:hAnsi="Calibri" w:cs="Calibri"/>
                <w:sz w:val="22"/>
                <w:szCs w:val="22"/>
              </w:rPr>
              <w:t>пачка</w:t>
            </w:r>
          </w:p>
        </w:tc>
        <w:tc>
          <w:tcPr>
            <w:tcW w:w="1149" w:type="dxa"/>
            <w:vAlign w:val="center"/>
          </w:tcPr>
          <w:p w:rsidR="003B368A" w:rsidRDefault="003B368A" w:rsidP="003B368A">
            <w:pPr>
              <w:jc w:val="center"/>
              <w:rPr>
                <w:rFonts w:ascii="Arial LatArm" w:hAnsi="Arial LatArm" w:cs="Arial"/>
              </w:rPr>
            </w:pPr>
          </w:p>
        </w:tc>
        <w:tc>
          <w:tcPr>
            <w:tcW w:w="1620" w:type="dxa"/>
            <w:vAlign w:val="center"/>
          </w:tcPr>
          <w:p w:rsidR="003B368A" w:rsidRDefault="003B368A" w:rsidP="003B368A">
            <w:pPr>
              <w:jc w:val="center"/>
              <w:rPr>
                <w:rFonts w:ascii="Arial LatArm" w:hAnsi="Arial LatArm" w:cs="Arial"/>
              </w:rPr>
            </w:pPr>
          </w:p>
        </w:tc>
        <w:tc>
          <w:tcPr>
            <w:tcW w:w="1314" w:type="dxa"/>
            <w:vAlign w:val="center"/>
          </w:tcPr>
          <w:p w:rsidR="003B368A" w:rsidRDefault="003B368A" w:rsidP="003B368A">
            <w:pPr>
              <w:jc w:val="center"/>
              <w:rPr>
                <w:rFonts w:ascii="Arial LatArm" w:hAnsi="Arial LatArm" w:cs="Arial"/>
              </w:rPr>
            </w:pPr>
            <w:r>
              <w:rPr>
                <w:rFonts w:ascii="Arial LatArm" w:hAnsi="Arial LatArm" w:cs="Arial"/>
              </w:rPr>
              <w:t>150</w:t>
            </w:r>
          </w:p>
        </w:tc>
      </w:tr>
      <w:tr w:rsidR="003B368A" w:rsidRPr="00576215" w:rsidTr="00A53506">
        <w:trPr>
          <w:trHeight w:val="1031"/>
          <w:jc w:val="center"/>
        </w:trPr>
        <w:tc>
          <w:tcPr>
            <w:tcW w:w="1467" w:type="dxa"/>
            <w:vAlign w:val="center"/>
          </w:tcPr>
          <w:p w:rsidR="003B368A" w:rsidRDefault="003B368A" w:rsidP="003B368A">
            <w:pPr>
              <w:jc w:val="center"/>
              <w:rPr>
                <w:rFonts w:ascii="Arial LatArm" w:hAnsi="Arial LatArm" w:cs="Calibri"/>
              </w:rPr>
            </w:pPr>
            <w:r>
              <w:rPr>
                <w:rFonts w:ascii="Arial LatArm" w:hAnsi="Arial LatArm" w:cs="Calibri"/>
              </w:rPr>
              <w:t>4</w:t>
            </w:r>
          </w:p>
        </w:tc>
        <w:tc>
          <w:tcPr>
            <w:tcW w:w="1593" w:type="dxa"/>
            <w:gridSpan w:val="2"/>
            <w:vAlign w:val="center"/>
          </w:tcPr>
          <w:p w:rsidR="003B368A" w:rsidRDefault="003B368A" w:rsidP="003B368A">
            <w:pPr>
              <w:jc w:val="center"/>
              <w:rPr>
                <w:rFonts w:ascii="Arial Unicode" w:hAnsi="Arial Unicode" w:cs="Arial"/>
              </w:rPr>
            </w:pPr>
            <w:r>
              <w:rPr>
                <w:rFonts w:ascii="Arial Unicode" w:hAnsi="Arial Unicode" w:cs="Arial"/>
              </w:rPr>
              <w:t>44112730</w:t>
            </w:r>
          </w:p>
        </w:tc>
        <w:tc>
          <w:tcPr>
            <w:tcW w:w="1704" w:type="dxa"/>
            <w:vAlign w:val="center"/>
          </w:tcPr>
          <w:p w:rsidR="003B368A" w:rsidRDefault="003B368A" w:rsidP="003B368A">
            <w:pPr>
              <w:jc w:val="center"/>
              <w:rPr>
                <w:rFonts w:ascii="Arial LatArm" w:hAnsi="Arial LatArm" w:cs="Calibri"/>
              </w:rPr>
            </w:pPr>
            <w:r>
              <w:rPr>
                <w:rFonts w:ascii="Calibri" w:hAnsi="Calibri" w:cs="Calibri"/>
              </w:rPr>
              <w:t>Режущий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125</w:t>
            </w:r>
          </w:p>
        </w:tc>
        <w:tc>
          <w:tcPr>
            <w:tcW w:w="1053" w:type="dxa"/>
            <w:vAlign w:val="center"/>
          </w:tcPr>
          <w:p w:rsidR="003B368A" w:rsidRPr="00C36823" w:rsidRDefault="003B368A" w:rsidP="003B368A">
            <w:pPr>
              <w:widowControl w:val="0"/>
              <w:spacing w:after="120"/>
              <w:jc w:val="center"/>
              <w:rPr>
                <w:rFonts w:ascii="GHEA Grapalat" w:hAnsi="GHEA Grapalat"/>
                <w:sz w:val="22"/>
                <w:szCs w:val="20"/>
              </w:rPr>
            </w:pPr>
          </w:p>
        </w:tc>
        <w:tc>
          <w:tcPr>
            <w:tcW w:w="4678" w:type="dxa"/>
            <w:vAlign w:val="center"/>
          </w:tcPr>
          <w:p w:rsidR="003B368A" w:rsidRDefault="003B368A" w:rsidP="003B368A">
            <w:pPr>
              <w:rPr>
                <w:rFonts w:ascii="Arial LatArm" w:hAnsi="Arial LatArm" w:cs="Calibri"/>
                <w:sz w:val="22"/>
                <w:szCs w:val="22"/>
              </w:rPr>
            </w:pP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электроинструмента</w:t>
            </w:r>
            <w:r>
              <w:rPr>
                <w:rFonts w:ascii="Arial LatArm" w:hAnsi="Arial LatArm" w:cs="Calibri"/>
                <w:sz w:val="22"/>
                <w:szCs w:val="22"/>
              </w:rPr>
              <w:t xml:space="preserve"> &lt;</w:t>
            </w:r>
            <w:r>
              <w:rPr>
                <w:rFonts w:ascii="Calibri" w:hAnsi="Calibri" w:cs="Calibri"/>
                <w:sz w:val="22"/>
                <w:szCs w:val="22"/>
              </w:rPr>
              <w:t>Болгарка</w:t>
            </w:r>
            <w:r>
              <w:rPr>
                <w:rFonts w:ascii="Arial LatArm" w:hAnsi="Arial LatArm" w:cs="Calibri"/>
                <w:sz w:val="22"/>
                <w:szCs w:val="22"/>
              </w:rPr>
              <w:t xml:space="preserve">&gt;, </w:t>
            </w: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резки</w:t>
            </w:r>
            <w:r>
              <w:rPr>
                <w:rFonts w:ascii="Arial LatArm" w:hAnsi="Arial LatArm" w:cs="Calibri"/>
                <w:sz w:val="22"/>
                <w:szCs w:val="22"/>
              </w:rPr>
              <w:t xml:space="preserve"> </w:t>
            </w:r>
            <w:r>
              <w:rPr>
                <w:rFonts w:ascii="Calibri" w:hAnsi="Calibri" w:cs="Calibri"/>
                <w:sz w:val="22"/>
                <w:szCs w:val="22"/>
              </w:rPr>
              <w:t>металла</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других</w:t>
            </w:r>
            <w:r>
              <w:rPr>
                <w:rFonts w:ascii="Arial LatArm" w:hAnsi="Arial LatArm" w:cs="Calibri"/>
                <w:sz w:val="22"/>
                <w:szCs w:val="22"/>
              </w:rPr>
              <w:t xml:space="preserve"> </w:t>
            </w:r>
            <w:r>
              <w:rPr>
                <w:rFonts w:ascii="Calibri" w:hAnsi="Calibri" w:cs="Calibri"/>
                <w:sz w:val="22"/>
                <w:szCs w:val="22"/>
              </w:rPr>
              <w:t>материалов</w:t>
            </w:r>
            <w:r>
              <w:rPr>
                <w:rFonts w:ascii="Arial LatArm" w:hAnsi="Arial LatArm" w:cs="Calibri"/>
                <w:sz w:val="22"/>
                <w:szCs w:val="22"/>
              </w:rPr>
              <w:t xml:space="preserve">, </w:t>
            </w:r>
            <w:r>
              <w:rPr>
                <w:rFonts w:ascii="Calibri" w:hAnsi="Calibri" w:cs="Calibri"/>
                <w:sz w:val="22"/>
                <w:szCs w:val="22"/>
              </w:rPr>
              <w:t>диаметр</w:t>
            </w:r>
            <w:r>
              <w:rPr>
                <w:rFonts w:ascii="Arial LatArm" w:hAnsi="Arial LatArm" w:cs="Calibri"/>
                <w:sz w:val="22"/>
                <w:szCs w:val="22"/>
              </w:rPr>
              <w:t xml:space="preserve"> </w:t>
            </w:r>
            <w:r>
              <w:rPr>
                <w:rFonts w:ascii="Calibri" w:hAnsi="Calibri" w:cs="Calibri"/>
                <w:sz w:val="22"/>
                <w:szCs w:val="22"/>
              </w:rPr>
              <w:t>Ф</w:t>
            </w:r>
            <w:r>
              <w:rPr>
                <w:rFonts w:ascii="Arial LatArm" w:hAnsi="Arial LatArm" w:cs="Calibri"/>
                <w:sz w:val="22"/>
                <w:szCs w:val="22"/>
              </w:rPr>
              <w:t xml:space="preserve"> 125</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толщина</w:t>
            </w:r>
            <w:r>
              <w:rPr>
                <w:rFonts w:ascii="Arial LatArm" w:hAnsi="Arial LatArm" w:cs="Calibri"/>
                <w:sz w:val="22"/>
                <w:szCs w:val="22"/>
              </w:rPr>
              <w:t xml:space="preserve">  1-1,5</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неиспользованный</w:t>
            </w:r>
            <w:r>
              <w:rPr>
                <w:rFonts w:ascii="Arial LatArm" w:hAnsi="Arial LatArm" w:cs="Calibri"/>
                <w:sz w:val="22"/>
                <w:szCs w:val="22"/>
              </w:rPr>
              <w:t>.</w:t>
            </w:r>
          </w:p>
        </w:tc>
        <w:tc>
          <w:tcPr>
            <w:tcW w:w="851" w:type="dxa"/>
            <w:vAlign w:val="center"/>
          </w:tcPr>
          <w:p w:rsidR="003B368A" w:rsidRDefault="003B368A" w:rsidP="003B368A">
            <w:pPr>
              <w:jc w:val="center"/>
              <w:rPr>
                <w:rFonts w:ascii="Arial LatArm" w:hAnsi="Arial LatArm" w:cs="Calibri"/>
              </w:rPr>
            </w:pPr>
            <w:r>
              <w:rPr>
                <w:rFonts w:ascii="Calibri" w:hAnsi="Calibri" w:cs="Calibri"/>
              </w:rPr>
              <w:t>штука</w:t>
            </w:r>
          </w:p>
        </w:tc>
        <w:tc>
          <w:tcPr>
            <w:tcW w:w="1149" w:type="dxa"/>
            <w:vAlign w:val="center"/>
          </w:tcPr>
          <w:p w:rsidR="003B368A" w:rsidRDefault="003B368A" w:rsidP="003B368A">
            <w:pPr>
              <w:jc w:val="center"/>
              <w:rPr>
                <w:rFonts w:ascii="Arial LatArm" w:hAnsi="Arial LatArm" w:cs="Arial"/>
              </w:rPr>
            </w:pPr>
          </w:p>
        </w:tc>
        <w:tc>
          <w:tcPr>
            <w:tcW w:w="1620" w:type="dxa"/>
            <w:vAlign w:val="center"/>
          </w:tcPr>
          <w:p w:rsidR="003B368A" w:rsidRDefault="003B368A" w:rsidP="003B368A">
            <w:pPr>
              <w:jc w:val="center"/>
              <w:rPr>
                <w:rFonts w:ascii="Arial LatArm" w:hAnsi="Arial LatArm" w:cs="Arial"/>
              </w:rPr>
            </w:pPr>
          </w:p>
        </w:tc>
        <w:tc>
          <w:tcPr>
            <w:tcW w:w="1314" w:type="dxa"/>
            <w:vAlign w:val="center"/>
          </w:tcPr>
          <w:p w:rsidR="003B368A" w:rsidRDefault="003B368A" w:rsidP="003B368A">
            <w:pPr>
              <w:jc w:val="center"/>
              <w:rPr>
                <w:rFonts w:ascii="Arial LatArm" w:hAnsi="Arial LatArm" w:cs="Arial"/>
              </w:rPr>
            </w:pPr>
            <w:r>
              <w:rPr>
                <w:rFonts w:ascii="Arial LatArm" w:hAnsi="Arial LatArm" w:cs="Arial"/>
              </w:rPr>
              <w:t>400</w:t>
            </w:r>
          </w:p>
        </w:tc>
      </w:tr>
      <w:tr w:rsidR="003B368A" w:rsidRPr="00576215" w:rsidTr="00A53506">
        <w:trPr>
          <w:trHeight w:val="1031"/>
          <w:jc w:val="center"/>
        </w:trPr>
        <w:tc>
          <w:tcPr>
            <w:tcW w:w="1467" w:type="dxa"/>
            <w:vAlign w:val="center"/>
          </w:tcPr>
          <w:p w:rsidR="003B368A" w:rsidRDefault="003B368A" w:rsidP="003B368A">
            <w:pPr>
              <w:jc w:val="center"/>
              <w:rPr>
                <w:rFonts w:ascii="Arial LatArm" w:hAnsi="Arial LatArm" w:cs="Calibri"/>
              </w:rPr>
            </w:pPr>
            <w:r>
              <w:rPr>
                <w:rFonts w:ascii="Arial LatArm" w:hAnsi="Arial LatArm" w:cs="Calibri"/>
              </w:rPr>
              <w:t>5</w:t>
            </w:r>
          </w:p>
        </w:tc>
        <w:tc>
          <w:tcPr>
            <w:tcW w:w="1593" w:type="dxa"/>
            <w:gridSpan w:val="2"/>
            <w:vAlign w:val="center"/>
          </w:tcPr>
          <w:p w:rsidR="003B368A" w:rsidRDefault="003B368A" w:rsidP="003B368A">
            <w:pPr>
              <w:jc w:val="center"/>
              <w:rPr>
                <w:rFonts w:ascii="Arial Unicode" w:hAnsi="Arial Unicode" w:cs="Arial"/>
              </w:rPr>
            </w:pPr>
            <w:r>
              <w:rPr>
                <w:rFonts w:ascii="Arial Unicode" w:hAnsi="Arial Unicode" w:cs="Arial"/>
              </w:rPr>
              <w:t>44112730</w:t>
            </w:r>
          </w:p>
        </w:tc>
        <w:tc>
          <w:tcPr>
            <w:tcW w:w="1704" w:type="dxa"/>
            <w:vAlign w:val="center"/>
          </w:tcPr>
          <w:p w:rsidR="003B368A" w:rsidRDefault="003B368A" w:rsidP="003B368A">
            <w:pPr>
              <w:jc w:val="center"/>
              <w:rPr>
                <w:rFonts w:ascii="Arial LatArm" w:hAnsi="Arial LatArm" w:cs="Calibri"/>
              </w:rPr>
            </w:pPr>
            <w:r>
              <w:rPr>
                <w:rFonts w:ascii="Calibri" w:hAnsi="Calibri" w:cs="Calibri"/>
              </w:rPr>
              <w:t>Режущий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230</w:t>
            </w:r>
          </w:p>
        </w:tc>
        <w:tc>
          <w:tcPr>
            <w:tcW w:w="1053" w:type="dxa"/>
            <w:vAlign w:val="center"/>
          </w:tcPr>
          <w:p w:rsidR="003B368A" w:rsidRPr="00C36823" w:rsidRDefault="003B368A" w:rsidP="003B368A">
            <w:pPr>
              <w:widowControl w:val="0"/>
              <w:spacing w:after="120"/>
              <w:jc w:val="center"/>
              <w:rPr>
                <w:rFonts w:ascii="GHEA Grapalat" w:hAnsi="GHEA Grapalat"/>
                <w:sz w:val="22"/>
                <w:szCs w:val="20"/>
              </w:rPr>
            </w:pPr>
          </w:p>
        </w:tc>
        <w:tc>
          <w:tcPr>
            <w:tcW w:w="4678" w:type="dxa"/>
            <w:vAlign w:val="center"/>
          </w:tcPr>
          <w:p w:rsidR="003B368A" w:rsidRDefault="003B368A" w:rsidP="003B368A">
            <w:pPr>
              <w:rPr>
                <w:rFonts w:ascii="Arial LatArm" w:hAnsi="Arial LatArm" w:cs="Calibri"/>
                <w:sz w:val="22"/>
                <w:szCs w:val="22"/>
              </w:rPr>
            </w:pP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электроинструмента</w:t>
            </w:r>
            <w:r>
              <w:rPr>
                <w:rFonts w:ascii="Arial LatArm" w:hAnsi="Arial LatArm" w:cs="Calibri"/>
                <w:sz w:val="22"/>
                <w:szCs w:val="22"/>
              </w:rPr>
              <w:t xml:space="preserve"> &lt;</w:t>
            </w:r>
            <w:r>
              <w:rPr>
                <w:rFonts w:ascii="Calibri" w:hAnsi="Calibri" w:cs="Calibri"/>
                <w:sz w:val="22"/>
                <w:szCs w:val="22"/>
              </w:rPr>
              <w:t>Болгарка</w:t>
            </w:r>
            <w:r>
              <w:rPr>
                <w:rFonts w:ascii="Arial LatArm" w:hAnsi="Arial LatArm" w:cs="Calibri"/>
                <w:sz w:val="22"/>
                <w:szCs w:val="22"/>
              </w:rPr>
              <w:t xml:space="preserve">&gt;, </w:t>
            </w: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резки</w:t>
            </w:r>
            <w:r>
              <w:rPr>
                <w:rFonts w:ascii="Arial LatArm" w:hAnsi="Arial LatArm" w:cs="Calibri"/>
                <w:sz w:val="22"/>
                <w:szCs w:val="22"/>
              </w:rPr>
              <w:t xml:space="preserve"> </w:t>
            </w:r>
            <w:r>
              <w:rPr>
                <w:rFonts w:ascii="Calibri" w:hAnsi="Calibri" w:cs="Calibri"/>
                <w:sz w:val="22"/>
                <w:szCs w:val="22"/>
              </w:rPr>
              <w:t>металла</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других</w:t>
            </w:r>
            <w:r>
              <w:rPr>
                <w:rFonts w:ascii="Arial LatArm" w:hAnsi="Arial LatArm" w:cs="Calibri"/>
                <w:sz w:val="22"/>
                <w:szCs w:val="22"/>
              </w:rPr>
              <w:t xml:space="preserve"> </w:t>
            </w:r>
            <w:r>
              <w:rPr>
                <w:rFonts w:ascii="Calibri" w:hAnsi="Calibri" w:cs="Calibri"/>
                <w:sz w:val="22"/>
                <w:szCs w:val="22"/>
              </w:rPr>
              <w:t>материалов</w:t>
            </w:r>
            <w:r>
              <w:rPr>
                <w:rFonts w:ascii="Arial LatArm" w:hAnsi="Arial LatArm" w:cs="Calibri"/>
                <w:sz w:val="22"/>
                <w:szCs w:val="22"/>
              </w:rPr>
              <w:t xml:space="preserve">, </w:t>
            </w:r>
            <w:r>
              <w:rPr>
                <w:rFonts w:ascii="Calibri" w:hAnsi="Calibri" w:cs="Calibri"/>
                <w:sz w:val="22"/>
                <w:szCs w:val="22"/>
              </w:rPr>
              <w:t>диаметр</w:t>
            </w:r>
            <w:r>
              <w:rPr>
                <w:rFonts w:ascii="Arial LatArm" w:hAnsi="Arial LatArm" w:cs="Calibri"/>
                <w:sz w:val="22"/>
                <w:szCs w:val="22"/>
              </w:rPr>
              <w:t xml:space="preserve"> </w:t>
            </w:r>
            <w:r>
              <w:rPr>
                <w:rFonts w:ascii="Calibri" w:hAnsi="Calibri" w:cs="Calibri"/>
                <w:sz w:val="22"/>
                <w:szCs w:val="22"/>
              </w:rPr>
              <w:t>Ф</w:t>
            </w:r>
            <w:r>
              <w:rPr>
                <w:rFonts w:ascii="Arial LatArm" w:hAnsi="Arial LatArm" w:cs="Calibri"/>
                <w:sz w:val="22"/>
                <w:szCs w:val="22"/>
              </w:rPr>
              <w:t xml:space="preserve"> 230</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толщина</w:t>
            </w:r>
            <w:r>
              <w:rPr>
                <w:rFonts w:ascii="Arial LatArm" w:hAnsi="Arial LatArm" w:cs="Calibri"/>
                <w:sz w:val="22"/>
                <w:szCs w:val="22"/>
              </w:rPr>
              <w:t xml:space="preserve">  2-2,5</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неиспользованный</w:t>
            </w:r>
            <w:r>
              <w:rPr>
                <w:rFonts w:ascii="Arial LatArm" w:hAnsi="Arial LatArm" w:cs="Calibri"/>
                <w:sz w:val="22"/>
                <w:szCs w:val="22"/>
              </w:rPr>
              <w:t>.</w:t>
            </w:r>
          </w:p>
        </w:tc>
        <w:tc>
          <w:tcPr>
            <w:tcW w:w="851" w:type="dxa"/>
            <w:vAlign w:val="center"/>
          </w:tcPr>
          <w:p w:rsidR="003B368A" w:rsidRDefault="003B368A" w:rsidP="003B368A">
            <w:pPr>
              <w:jc w:val="center"/>
              <w:rPr>
                <w:rFonts w:ascii="Arial LatArm" w:hAnsi="Arial LatArm" w:cs="Calibri"/>
              </w:rPr>
            </w:pPr>
            <w:r>
              <w:rPr>
                <w:rFonts w:ascii="Calibri" w:hAnsi="Calibri" w:cs="Calibri"/>
              </w:rPr>
              <w:t>штука</w:t>
            </w:r>
          </w:p>
        </w:tc>
        <w:tc>
          <w:tcPr>
            <w:tcW w:w="1149" w:type="dxa"/>
            <w:vAlign w:val="center"/>
          </w:tcPr>
          <w:p w:rsidR="003B368A" w:rsidRDefault="003B368A" w:rsidP="003B368A">
            <w:pPr>
              <w:jc w:val="center"/>
              <w:rPr>
                <w:rFonts w:ascii="Arial LatArm" w:hAnsi="Arial LatArm" w:cs="Arial"/>
              </w:rPr>
            </w:pPr>
          </w:p>
        </w:tc>
        <w:tc>
          <w:tcPr>
            <w:tcW w:w="1620" w:type="dxa"/>
            <w:vAlign w:val="center"/>
          </w:tcPr>
          <w:p w:rsidR="003B368A" w:rsidRDefault="003B368A" w:rsidP="003B368A">
            <w:pPr>
              <w:jc w:val="center"/>
              <w:rPr>
                <w:rFonts w:ascii="Arial LatArm" w:hAnsi="Arial LatArm" w:cs="Arial"/>
              </w:rPr>
            </w:pPr>
          </w:p>
        </w:tc>
        <w:tc>
          <w:tcPr>
            <w:tcW w:w="1314" w:type="dxa"/>
            <w:vAlign w:val="center"/>
          </w:tcPr>
          <w:p w:rsidR="003B368A" w:rsidRDefault="003B368A" w:rsidP="003B368A">
            <w:pPr>
              <w:jc w:val="center"/>
              <w:rPr>
                <w:rFonts w:ascii="Arial LatArm" w:hAnsi="Arial LatArm" w:cs="Arial"/>
              </w:rPr>
            </w:pPr>
            <w:r>
              <w:rPr>
                <w:rFonts w:ascii="Arial LatArm" w:hAnsi="Arial LatArm" w:cs="Arial"/>
              </w:rPr>
              <w:t>250</w:t>
            </w:r>
          </w:p>
        </w:tc>
      </w:tr>
      <w:tr w:rsidR="003B368A" w:rsidRPr="00576215" w:rsidTr="00A53506">
        <w:trPr>
          <w:trHeight w:val="1031"/>
          <w:jc w:val="center"/>
        </w:trPr>
        <w:tc>
          <w:tcPr>
            <w:tcW w:w="1467" w:type="dxa"/>
            <w:vAlign w:val="center"/>
          </w:tcPr>
          <w:p w:rsidR="003B368A" w:rsidRDefault="003B368A" w:rsidP="003B368A">
            <w:pPr>
              <w:jc w:val="center"/>
              <w:rPr>
                <w:rFonts w:ascii="Arial LatArm" w:hAnsi="Arial LatArm" w:cs="Calibri"/>
              </w:rPr>
            </w:pPr>
            <w:r>
              <w:rPr>
                <w:rFonts w:ascii="Arial LatArm" w:hAnsi="Arial LatArm" w:cs="Calibri"/>
              </w:rPr>
              <w:t>6</w:t>
            </w:r>
          </w:p>
        </w:tc>
        <w:tc>
          <w:tcPr>
            <w:tcW w:w="1593" w:type="dxa"/>
            <w:gridSpan w:val="2"/>
            <w:vAlign w:val="center"/>
          </w:tcPr>
          <w:p w:rsidR="003B368A" w:rsidRDefault="003B368A" w:rsidP="003B368A">
            <w:pPr>
              <w:jc w:val="center"/>
              <w:rPr>
                <w:rFonts w:ascii="Arial Unicode" w:hAnsi="Arial Unicode" w:cs="Arial"/>
              </w:rPr>
            </w:pPr>
            <w:r>
              <w:rPr>
                <w:rFonts w:ascii="Arial Unicode" w:hAnsi="Arial Unicode" w:cs="Arial"/>
              </w:rPr>
              <w:t>44112730</w:t>
            </w:r>
          </w:p>
        </w:tc>
        <w:tc>
          <w:tcPr>
            <w:tcW w:w="1704" w:type="dxa"/>
            <w:vAlign w:val="center"/>
          </w:tcPr>
          <w:p w:rsidR="003B368A" w:rsidRDefault="003B368A" w:rsidP="003B368A">
            <w:pPr>
              <w:jc w:val="center"/>
              <w:rPr>
                <w:rFonts w:ascii="Arial LatArm" w:hAnsi="Arial LatArm" w:cs="Calibri"/>
              </w:rPr>
            </w:pPr>
            <w:r>
              <w:rPr>
                <w:rFonts w:ascii="Calibri" w:hAnsi="Calibri" w:cs="Calibri"/>
              </w:rPr>
              <w:t>Шлифовальный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125</w:t>
            </w:r>
          </w:p>
        </w:tc>
        <w:tc>
          <w:tcPr>
            <w:tcW w:w="1053" w:type="dxa"/>
            <w:vAlign w:val="center"/>
          </w:tcPr>
          <w:p w:rsidR="003B368A" w:rsidRPr="00C36823" w:rsidRDefault="003B368A" w:rsidP="003B368A">
            <w:pPr>
              <w:widowControl w:val="0"/>
              <w:spacing w:after="120"/>
              <w:jc w:val="center"/>
              <w:rPr>
                <w:rFonts w:ascii="GHEA Grapalat" w:hAnsi="GHEA Grapalat"/>
                <w:sz w:val="22"/>
                <w:szCs w:val="20"/>
              </w:rPr>
            </w:pPr>
          </w:p>
        </w:tc>
        <w:tc>
          <w:tcPr>
            <w:tcW w:w="4678" w:type="dxa"/>
            <w:vAlign w:val="center"/>
          </w:tcPr>
          <w:p w:rsidR="003B368A" w:rsidRDefault="003B368A" w:rsidP="003B368A">
            <w:pPr>
              <w:rPr>
                <w:rFonts w:ascii="Arial LatArm" w:hAnsi="Arial LatArm" w:cs="Calibri"/>
                <w:sz w:val="22"/>
                <w:szCs w:val="22"/>
              </w:rPr>
            </w:pP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электроинструмента</w:t>
            </w:r>
            <w:r>
              <w:rPr>
                <w:rFonts w:ascii="Arial LatArm" w:hAnsi="Arial LatArm" w:cs="Calibri"/>
                <w:sz w:val="22"/>
                <w:szCs w:val="22"/>
              </w:rPr>
              <w:t xml:space="preserve"> &lt;</w:t>
            </w:r>
            <w:r>
              <w:rPr>
                <w:rFonts w:ascii="Calibri" w:hAnsi="Calibri" w:cs="Calibri"/>
                <w:sz w:val="22"/>
                <w:szCs w:val="22"/>
              </w:rPr>
              <w:t>Болгарка</w:t>
            </w:r>
            <w:r>
              <w:rPr>
                <w:rFonts w:ascii="Arial LatArm" w:hAnsi="Arial LatArm" w:cs="Calibri"/>
                <w:sz w:val="22"/>
                <w:szCs w:val="22"/>
              </w:rPr>
              <w:t xml:space="preserve">&gt;, </w:t>
            </w: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шлифовки</w:t>
            </w:r>
            <w:r>
              <w:rPr>
                <w:rFonts w:ascii="Arial LatArm" w:hAnsi="Arial LatArm" w:cs="Calibri"/>
                <w:sz w:val="22"/>
                <w:szCs w:val="22"/>
              </w:rPr>
              <w:t xml:space="preserve"> </w:t>
            </w:r>
            <w:r>
              <w:rPr>
                <w:rFonts w:ascii="Calibri" w:hAnsi="Calibri" w:cs="Calibri"/>
                <w:sz w:val="22"/>
                <w:szCs w:val="22"/>
              </w:rPr>
              <w:t>металла</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других</w:t>
            </w:r>
            <w:r>
              <w:rPr>
                <w:rFonts w:ascii="Arial LatArm" w:hAnsi="Arial LatArm" w:cs="Calibri"/>
                <w:sz w:val="22"/>
                <w:szCs w:val="22"/>
              </w:rPr>
              <w:t xml:space="preserve"> </w:t>
            </w:r>
            <w:r>
              <w:rPr>
                <w:rFonts w:ascii="Calibri" w:hAnsi="Calibri" w:cs="Calibri"/>
                <w:sz w:val="22"/>
                <w:szCs w:val="22"/>
              </w:rPr>
              <w:t>материалов</w:t>
            </w:r>
            <w:r>
              <w:rPr>
                <w:rFonts w:ascii="Arial LatArm" w:hAnsi="Arial LatArm" w:cs="Calibri"/>
                <w:sz w:val="22"/>
                <w:szCs w:val="22"/>
              </w:rPr>
              <w:t xml:space="preserve">, </w:t>
            </w:r>
            <w:r>
              <w:rPr>
                <w:rFonts w:ascii="Calibri" w:hAnsi="Calibri" w:cs="Calibri"/>
                <w:sz w:val="22"/>
                <w:szCs w:val="22"/>
              </w:rPr>
              <w:t>диаметр</w:t>
            </w:r>
            <w:r>
              <w:rPr>
                <w:rFonts w:ascii="Arial LatArm" w:hAnsi="Arial LatArm" w:cs="Calibri"/>
                <w:sz w:val="22"/>
                <w:szCs w:val="22"/>
              </w:rPr>
              <w:t xml:space="preserve"> </w:t>
            </w:r>
            <w:r>
              <w:rPr>
                <w:rFonts w:ascii="Calibri" w:hAnsi="Calibri" w:cs="Calibri"/>
                <w:sz w:val="22"/>
                <w:szCs w:val="22"/>
              </w:rPr>
              <w:t>Ф</w:t>
            </w:r>
            <w:r>
              <w:rPr>
                <w:rFonts w:ascii="Arial LatArm" w:hAnsi="Arial LatArm" w:cs="Calibri"/>
                <w:sz w:val="22"/>
                <w:szCs w:val="22"/>
              </w:rPr>
              <w:t xml:space="preserve"> 125</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толщина</w:t>
            </w:r>
            <w:r>
              <w:rPr>
                <w:rFonts w:ascii="Arial LatArm" w:hAnsi="Arial LatArm" w:cs="Calibri"/>
                <w:sz w:val="22"/>
                <w:szCs w:val="22"/>
              </w:rPr>
              <w:t xml:space="preserve"> 5-6</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неиспользованный</w:t>
            </w:r>
            <w:r>
              <w:rPr>
                <w:rFonts w:ascii="Arial LatArm" w:hAnsi="Arial LatArm" w:cs="Calibri"/>
                <w:sz w:val="22"/>
                <w:szCs w:val="22"/>
              </w:rPr>
              <w:t>.</w:t>
            </w:r>
          </w:p>
        </w:tc>
        <w:tc>
          <w:tcPr>
            <w:tcW w:w="851" w:type="dxa"/>
            <w:vAlign w:val="center"/>
          </w:tcPr>
          <w:p w:rsidR="003B368A" w:rsidRDefault="003B368A" w:rsidP="003B368A">
            <w:pPr>
              <w:jc w:val="center"/>
              <w:rPr>
                <w:rFonts w:ascii="Arial LatArm" w:hAnsi="Arial LatArm" w:cs="Calibri"/>
              </w:rPr>
            </w:pPr>
            <w:r>
              <w:rPr>
                <w:rFonts w:ascii="Calibri" w:hAnsi="Calibri" w:cs="Calibri"/>
              </w:rPr>
              <w:t>штука</w:t>
            </w:r>
          </w:p>
        </w:tc>
        <w:tc>
          <w:tcPr>
            <w:tcW w:w="1149" w:type="dxa"/>
            <w:vAlign w:val="center"/>
          </w:tcPr>
          <w:p w:rsidR="003B368A" w:rsidRDefault="003B368A" w:rsidP="003B368A">
            <w:pPr>
              <w:jc w:val="center"/>
              <w:rPr>
                <w:rFonts w:ascii="Arial LatArm" w:hAnsi="Arial LatArm" w:cs="Arial"/>
              </w:rPr>
            </w:pPr>
          </w:p>
        </w:tc>
        <w:tc>
          <w:tcPr>
            <w:tcW w:w="1620" w:type="dxa"/>
            <w:vAlign w:val="center"/>
          </w:tcPr>
          <w:p w:rsidR="003B368A" w:rsidRDefault="003B368A" w:rsidP="003B368A">
            <w:pPr>
              <w:jc w:val="center"/>
              <w:rPr>
                <w:rFonts w:ascii="Arial LatArm" w:hAnsi="Arial LatArm" w:cs="Arial"/>
              </w:rPr>
            </w:pPr>
          </w:p>
        </w:tc>
        <w:tc>
          <w:tcPr>
            <w:tcW w:w="1314" w:type="dxa"/>
            <w:vAlign w:val="center"/>
          </w:tcPr>
          <w:p w:rsidR="003B368A" w:rsidRDefault="003B368A" w:rsidP="003B368A">
            <w:pPr>
              <w:jc w:val="center"/>
              <w:rPr>
                <w:rFonts w:ascii="Arial LatArm" w:hAnsi="Arial LatArm" w:cs="Arial"/>
              </w:rPr>
            </w:pPr>
            <w:r>
              <w:rPr>
                <w:rFonts w:ascii="Arial LatArm" w:hAnsi="Arial LatArm" w:cs="Arial"/>
              </w:rPr>
              <w:t>150</w:t>
            </w:r>
          </w:p>
        </w:tc>
      </w:tr>
      <w:tr w:rsidR="003B368A" w:rsidRPr="00576215" w:rsidTr="00A53506">
        <w:trPr>
          <w:trHeight w:val="1031"/>
          <w:jc w:val="center"/>
        </w:trPr>
        <w:tc>
          <w:tcPr>
            <w:tcW w:w="1467" w:type="dxa"/>
            <w:vAlign w:val="center"/>
          </w:tcPr>
          <w:p w:rsidR="003B368A" w:rsidRDefault="003B368A" w:rsidP="003B368A">
            <w:pPr>
              <w:jc w:val="center"/>
              <w:rPr>
                <w:rFonts w:ascii="Arial LatArm" w:hAnsi="Arial LatArm" w:cs="Calibri"/>
              </w:rPr>
            </w:pPr>
            <w:r>
              <w:rPr>
                <w:rFonts w:ascii="Arial LatArm" w:hAnsi="Arial LatArm" w:cs="Calibri"/>
              </w:rPr>
              <w:t>7</w:t>
            </w:r>
          </w:p>
        </w:tc>
        <w:tc>
          <w:tcPr>
            <w:tcW w:w="1593" w:type="dxa"/>
            <w:gridSpan w:val="2"/>
            <w:vAlign w:val="center"/>
          </w:tcPr>
          <w:p w:rsidR="003B368A" w:rsidRDefault="003B368A" w:rsidP="003B368A">
            <w:pPr>
              <w:jc w:val="center"/>
              <w:rPr>
                <w:rFonts w:ascii="Arial Unicode" w:hAnsi="Arial Unicode" w:cs="Arial"/>
              </w:rPr>
            </w:pPr>
            <w:r>
              <w:rPr>
                <w:rFonts w:ascii="Arial Unicode" w:hAnsi="Arial Unicode" w:cs="Arial"/>
              </w:rPr>
              <w:t>44112730</w:t>
            </w:r>
          </w:p>
        </w:tc>
        <w:tc>
          <w:tcPr>
            <w:tcW w:w="1704" w:type="dxa"/>
            <w:vAlign w:val="center"/>
          </w:tcPr>
          <w:p w:rsidR="003B368A" w:rsidRDefault="003B368A" w:rsidP="003B368A">
            <w:pPr>
              <w:jc w:val="center"/>
              <w:rPr>
                <w:rFonts w:ascii="Calibri" w:hAnsi="Calibri" w:cs="Calibri"/>
                <w:color w:val="000000"/>
              </w:rPr>
            </w:pPr>
            <w:r>
              <w:rPr>
                <w:rFonts w:ascii="Calibri" w:hAnsi="Calibri" w:cs="Calibri"/>
                <w:color w:val="000000"/>
              </w:rPr>
              <w:t>Лепестковый шлифовальный диск Ф 115,  N 80</w:t>
            </w:r>
          </w:p>
        </w:tc>
        <w:tc>
          <w:tcPr>
            <w:tcW w:w="1053" w:type="dxa"/>
            <w:vAlign w:val="center"/>
          </w:tcPr>
          <w:p w:rsidR="003B368A" w:rsidRPr="00C36823" w:rsidRDefault="003B368A" w:rsidP="003B368A">
            <w:pPr>
              <w:widowControl w:val="0"/>
              <w:spacing w:after="120"/>
              <w:jc w:val="center"/>
              <w:rPr>
                <w:rFonts w:ascii="GHEA Grapalat" w:hAnsi="GHEA Grapalat"/>
                <w:sz w:val="22"/>
                <w:szCs w:val="20"/>
              </w:rPr>
            </w:pPr>
          </w:p>
        </w:tc>
        <w:tc>
          <w:tcPr>
            <w:tcW w:w="4678" w:type="dxa"/>
            <w:vAlign w:val="center"/>
          </w:tcPr>
          <w:p w:rsidR="003B368A" w:rsidRDefault="003B368A" w:rsidP="003B368A">
            <w:pPr>
              <w:rPr>
                <w:rFonts w:ascii="Arial LatArm" w:hAnsi="Arial LatArm" w:cs="Calibri"/>
                <w:sz w:val="22"/>
                <w:szCs w:val="22"/>
              </w:rPr>
            </w:pP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электроинструмента</w:t>
            </w:r>
            <w:r>
              <w:rPr>
                <w:rFonts w:ascii="Arial LatArm" w:hAnsi="Arial LatArm" w:cs="Calibri"/>
                <w:sz w:val="22"/>
                <w:szCs w:val="22"/>
              </w:rPr>
              <w:t xml:space="preserve"> &lt;</w:t>
            </w:r>
            <w:r>
              <w:rPr>
                <w:rFonts w:ascii="Calibri" w:hAnsi="Calibri" w:cs="Calibri"/>
                <w:sz w:val="22"/>
                <w:szCs w:val="22"/>
              </w:rPr>
              <w:t>Болгарка</w:t>
            </w:r>
            <w:r>
              <w:rPr>
                <w:rFonts w:ascii="Arial LatArm" w:hAnsi="Arial LatArm" w:cs="Calibri"/>
                <w:sz w:val="22"/>
                <w:szCs w:val="22"/>
              </w:rPr>
              <w:t xml:space="preserve">&gt;, </w:t>
            </w: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шлифовки</w:t>
            </w:r>
            <w:r>
              <w:rPr>
                <w:rFonts w:ascii="Arial LatArm" w:hAnsi="Arial LatArm" w:cs="Calibri"/>
                <w:sz w:val="22"/>
                <w:szCs w:val="22"/>
              </w:rPr>
              <w:t xml:space="preserve"> </w:t>
            </w:r>
            <w:r>
              <w:rPr>
                <w:rFonts w:ascii="Calibri" w:hAnsi="Calibri" w:cs="Calibri"/>
                <w:sz w:val="22"/>
                <w:szCs w:val="22"/>
              </w:rPr>
              <w:t>металла</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других</w:t>
            </w:r>
            <w:r>
              <w:rPr>
                <w:rFonts w:ascii="Arial LatArm" w:hAnsi="Arial LatArm" w:cs="Calibri"/>
                <w:sz w:val="22"/>
                <w:szCs w:val="22"/>
              </w:rPr>
              <w:t xml:space="preserve"> </w:t>
            </w:r>
            <w:r>
              <w:rPr>
                <w:rFonts w:ascii="Calibri" w:hAnsi="Calibri" w:cs="Calibri"/>
                <w:sz w:val="22"/>
                <w:szCs w:val="22"/>
              </w:rPr>
              <w:t>материалов</w:t>
            </w:r>
            <w:r>
              <w:rPr>
                <w:rFonts w:ascii="Arial LatArm" w:hAnsi="Arial LatArm" w:cs="Calibri"/>
                <w:sz w:val="22"/>
                <w:szCs w:val="22"/>
              </w:rPr>
              <w:t xml:space="preserve">, </w:t>
            </w:r>
            <w:r>
              <w:rPr>
                <w:rFonts w:ascii="Calibri" w:hAnsi="Calibri" w:cs="Calibri"/>
                <w:sz w:val="22"/>
                <w:szCs w:val="22"/>
              </w:rPr>
              <w:t>диаметр</w:t>
            </w:r>
            <w:r>
              <w:rPr>
                <w:rFonts w:ascii="Arial LatArm" w:hAnsi="Arial LatArm" w:cs="Calibri"/>
                <w:sz w:val="22"/>
                <w:szCs w:val="22"/>
              </w:rPr>
              <w:t xml:space="preserve"> </w:t>
            </w:r>
            <w:r>
              <w:rPr>
                <w:rFonts w:ascii="Calibri" w:hAnsi="Calibri" w:cs="Calibri"/>
                <w:sz w:val="22"/>
                <w:szCs w:val="22"/>
              </w:rPr>
              <w:t>Ф</w:t>
            </w:r>
            <w:r>
              <w:rPr>
                <w:rFonts w:ascii="Arial LatArm" w:hAnsi="Arial LatArm" w:cs="Calibri"/>
                <w:sz w:val="22"/>
                <w:szCs w:val="22"/>
              </w:rPr>
              <w:t xml:space="preserve"> 115</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наждачная</w:t>
            </w:r>
            <w:r>
              <w:rPr>
                <w:rFonts w:ascii="Arial LatArm" w:hAnsi="Arial LatArm" w:cs="Calibri"/>
                <w:sz w:val="22"/>
                <w:szCs w:val="22"/>
              </w:rPr>
              <w:t xml:space="preserve"> </w:t>
            </w:r>
            <w:r>
              <w:rPr>
                <w:rFonts w:ascii="Calibri" w:hAnsi="Calibri" w:cs="Calibri"/>
                <w:sz w:val="22"/>
                <w:szCs w:val="22"/>
              </w:rPr>
              <w:t>бумага</w:t>
            </w:r>
            <w:r>
              <w:rPr>
                <w:rFonts w:ascii="Arial LatArm" w:hAnsi="Arial LatArm" w:cs="Calibri"/>
                <w:sz w:val="22"/>
                <w:szCs w:val="22"/>
              </w:rPr>
              <w:t xml:space="preserve"> N 80, </w:t>
            </w:r>
            <w:r>
              <w:rPr>
                <w:rFonts w:ascii="Calibri" w:hAnsi="Calibri" w:cs="Calibri"/>
                <w:sz w:val="22"/>
                <w:szCs w:val="22"/>
              </w:rPr>
              <w:t>неиспользованный</w:t>
            </w:r>
            <w:r>
              <w:rPr>
                <w:rFonts w:ascii="Arial LatArm" w:hAnsi="Arial LatArm" w:cs="Calibri"/>
                <w:sz w:val="22"/>
                <w:szCs w:val="22"/>
              </w:rPr>
              <w:t>.</w:t>
            </w:r>
          </w:p>
        </w:tc>
        <w:tc>
          <w:tcPr>
            <w:tcW w:w="851" w:type="dxa"/>
            <w:vAlign w:val="center"/>
          </w:tcPr>
          <w:p w:rsidR="003B368A" w:rsidRDefault="003B368A" w:rsidP="003B368A">
            <w:pPr>
              <w:jc w:val="center"/>
              <w:rPr>
                <w:rFonts w:ascii="Arial LatArm" w:hAnsi="Arial LatArm" w:cs="Calibri"/>
              </w:rPr>
            </w:pPr>
            <w:r>
              <w:rPr>
                <w:rFonts w:ascii="Calibri" w:hAnsi="Calibri" w:cs="Calibri"/>
              </w:rPr>
              <w:t>штука</w:t>
            </w:r>
          </w:p>
        </w:tc>
        <w:tc>
          <w:tcPr>
            <w:tcW w:w="1149" w:type="dxa"/>
            <w:vAlign w:val="center"/>
          </w:tcPr>
          <w:p w:rsidR="003B368A" w:rsidRDefault="003B368A" w:rsidP="003B368A">
            <w:pPr>
              <w:jc w:val="center"/>
              <w:rPr>
                <w:rFonts w:ascii="Arial LatArm" w:hAnsi="Arial LatArm" w:cs="Arial"/>
              </w:rPr>
            </w:pPr>
          </w:p>
        </w:tc>
        <w:tc>
          <w:tcPr>
            <w:tcW w:w="1620" w:type="dxa"/>
            <w:vAlign w:val="center"/>
          </w:tcPr>
          <w:p w:rsidR="003B368A" w:rsidRDefault="003B368A" w:rsidP="003B368A">
            <w:pPr>
              <w:jc w:val="center"/>
              <w:rPr>
                <w:rFonts w:ascii="Arial LatArm" w:hAnsi="Arial LatArm" w:cs="Arial"/>
              </w:rPr>
            </w:pPr>
          </w:p>
        </w:tc>
        <w:tc>
          <w:tcPr>
            <w:tcW w:w="1314" w:type="dxa"/>
            <w:vAlign w:val="center"/>
          </w:tcPr>
          <w:p w:rsidR="003B368A" w:rsidRDefault="003B368A" w:rsidP="003B368A">
            <w:pPr>
              <w:jc w:val="center"/>
              <w:rPr>
                <w:rFonts w:ascii="Arial LatArm" w:hAnsi="Arial LatArm" w:cs="Arial"/>
              </w:rPr>
            </w:pPr>
            <w:r>
              <w:rPr>
                <w:rFonts w:ascii="Arial LatArm" w:hAnsi="Arial LatArm" w:cs="Arial"/>
              </w:rPr>
              <w:t>100</w:t>
            </w:r>
          </w:p>
        </w:tc>
      </w:tr>
      <w:tr w:rsidR="003B368A" w:rsidRPr="00576215" w:rsidTr="00A53506">
        <w:trPr>
          <w:trHeight w:val="1031"/>
          <w:jc w:val="center"/>
        </w:trPr>
        <w:tc>
          <w:tcPr>
            <w:tcW w:w="1467" w:type="dxa"/>
            <w:vAlign w:val="center"/>
          </w:tcPr>
          <w:p w:rsidR="003B368A" w:rsidRDefault="003B368A" w:rsidP="003B368A">
            <w:pPr>
              <w:jc w:val="center"/>
              <w:rPr>
                <w:rFonts w:ascii="Arial LatArm" w:hAnsi="Arial LatArm" w:cs="Calibri"/>
              </w:rPr>
            </w:pPr>
            <w:r>
              <w:rPr>
                <w:rFonts w:ascii="Arial LatArm" w:hAnsi="Arial LatArm" w:cs="Calibri"/>
              </w:rPr>
              <w:t>8</w:t>
            </w:r>
          </w:p>
        </w:tc>
        <w:tc>
          <w:tcPr>
            <w:tcW w:w="1593" w:type="dxa"/>
            <w:gridSpan w:val="2"/>
            <w:vAlign w:val="center"/>
          </w:tcPr>
          <w:p w:rsidR="003B368A" w:rsidRDefault="003B368A" w:rsidP="003B368A">
            <w:pPr>
              <w:jc w:val="center"/>
              <w:rPr>
                <w:rFonts w:ascii="Arial Unicode" w:hAnsi="Arial Unicode" w:cs="Arial"/>
              </w:rPr>
            </w:pPr>
            <w:r>
              <w:rPr>
                <w:rFonts w:ascii="Arial Unicode" w:hAnsi="Arial Unicode" w:cs="Arial"/>
              </w:rPr>
              <w:t>44111200</w:t>
            </w:r>
          </w:p>
        </w:tc>
        <w:tc>
          <w:tcPr>
            <w:tcW w:w="1704" w:type="dxa"/>
            <w:vAlign w:val="center"/>
          </w:tcPr>
          <w:p w:rsidR="003B368A" w:rsidRDefault="003B368A" w:rsidP="003B368A">
            <w:pPr>
              <w:jc w:val="center"/>
              <w:rPr>
                <w:rFonts w:ascii="Arial LatArm" w:hAnsi="Arial LatArm" w:cs="Calibri"/>
              </w:rPr>
            </w:pPr>
            <w:r>
              <w:rPr>
                <w:rFonts w:ascii="Calibri" w:hAnsi="Calibri" w:cs="Calibri"/>
              </w:rPr>
              <w:t>Цемент</w:t>
            </w:r>
            <w:r>
              <w:rPr>
                <w:rFonts w:ascii="Arial LatArm" w:hAnsi="Arial LatArm" w:cs="Calibri"/>
              </w:rPr>
              <w:t xml:space="preserve">, </w:t>
            </w:r>
            <w:r>
              <w:rPr>
                <w:rFonts w:ascii="Calibri" w:hAnsi="Calibri" w:cs="Calibri"/>
              </w:rPr>
              <w:t>в</w:t>
            </w:r>
            <w:r>
              <w:rPr>
                <w:rFonts w:ascii="Arial LatArm" w:hAnsi="Arial LatArm" w:cs="Calibri"/>
              </w:rPr>
              <w:t xml:space="preserve"> </w:t>
            </w:r>
            <w:r>
              <w:rPr>
                <w:rFonts w:ascii="Calibri" w:hAnsi="Calibri" w:cs="Calibri"/>
              </w:rPr>
              <w:t>мешке</w:t>
            </w:r>
            <w:r>
              <w:rPr>
                <w:rFonts w:ascii="Arial LatArm" w:hAnsi="Arial LatArm" w:cs="Calibri"/>
              </w:rPr>
              <w:t xml:space="preserve"> </w:t>
            </w:r>
            <w:r>
              <w:rPr>
                <w:rFonts w:ascii="Calibri" w:hAnsi="Calibri" w:cs="Calibri"/>
              </w:rPr>
              <w:t>по</w:t>
            </w:r>
            <w:r>
              <w:rPr>
                <w:rFonts w:ascii="Arial LatArm" w:hAnsi="Arial LatArm" w:cs="Calibri"/>
              </w:rPr>
              <w:t xml:space="preserve"> 50 </w:t>
            </w:r>
            <w:r>
              <w:rPr>
                <w:rFonts w:ascii="Calibri" w:hAnsi="Calibri" w:cs="Calibri"/>
              </w:rPr>
              <w:t>кг</w:t>
            </w:r>
          </w:p>
        </w:tc>
        <w:tc>
          <w:tcPr>
            <w:tcW w:w="1053" w:type="dxa"/>
            <w:vAlign w:val="center"/>
          </w:tcPr>
          <w:p w:rsidR="003B368A" w:rsidRPr="00C36823" w:rsidRDefault="003B368A" w:rsidP="003B368A">
            <w:pPr>
              <w:widowControl w:val="0"/>
              <w:spacing w:after="120"/>
              <w:jc w:val="center"/>
              <w:rPr>
                <w:rFonts w:ascii="GHEA Grapalat" w:hAnsi="GHEA Grapalat"/>
                <w:sz w:val="22"/>
                <w:szCs w:val="20"/>
              </w:rPr>
            </w:pPr>
          </w:p>
        </w:tc>
        <w:tc>
          <w:tcPr>
            <w:tcW w:w="4678" w:type="dxa"/>
            <w:vAlign w:val="center"/>
          </w:tcPr>
          <w:p w:rsidR="003B368A" w:rsidRDefault="003B368A" w:rsidP="003B368A">
            <w:pPr>
              <w:rPr>
                <w:rFonts w:ascii="Arial LatArm" w:hAnsi="Arial LatArm" w:cs="Calibri"/>
                <w:sz w:val="22"/>
                <w:szCs w:val="22"/>
              </w:rPr>
            </w:pPr>
            <w:r>
              <w:rPr>
                <w:rFonts w:ascii="Calibri" w:hAnsi="Calibri" w:cs="Calibri"/>
                <w:sz w:val="22"/>
                <w:szCs w:val="22"/>
              </w:rPr>
              <w:t>Марка</w:t>
            </w:r>
            <w:r>
              <w:rPr>
                <w:rFonts w:ascii="Arial LatArm" w:hAnsi="Arial LatArm" w:cs="Calibri"/>
                <w:sz w:val="22"/>
                <w:szCs w:val="22"/>
              </w:rPr>
              <w:t xml:space="preserve"> </w:t>
            </w:r>
            <w:r>
              <w:rPr>
                <w:rFonts w:ascii="Calibri" w:hAnsi="Calibri" w:cs="Calibri"/>
                <w:sz w:val="22"/>
                <w:szCs w:val="22"/>
              </w:rPr>
              <w:t>М</w:t>
            </w:r>
            <w:r>
              <w:rPr>
                <w:rFonts w:ascii="Arial LatArm" w:hAnsi="Arial LatArm" w:cs="Calibri"/>
                <w:sz w:val="22"/>
                <w:szCs w:val="22"/>
              </w:rPr>
              <w:t xml:space="preserve">-400, </w:t>
            </w:r>
            <w:r>
              <w:rPr>
                <w:rFonts w:ascii="Calibri" w:hAnsi="Calibri" w:cs="Calibri"/>
                <w:sz w:val="22"/>
                <w:szCs w:val="22"/>
              </w:rPr>
              <w:t>в</w:t>
            </w:r>
            <w:r>
              <w:rPr>
                <w:rFonts w:ascii="Arial LatArm" w:hAnsi="Arial LatArm" w:cs="Calibri"/>
                <w:sz w:val="22"/>
                <w:szCs w:val="22"/>
              </w:rPr>
              <w:t xml:space="preserve"> </w:t>
            </w:r>
            <w:r>
              <w:rPr>
                <w:rFonts w:ascii="Calibri" w:hAnsi="Calibri" w:cs="Calibri"/>
                <w:sz w:val="22"/>
                <w:szCs w:val="22"/>
              </w:rPr>
              <w:t>мешке</w:t>
            </w:r>
            <w:r>
              <w:rPr>
                <w:rFonts w:ascii="Arial LatArm" w:hAnsi="Arial LatArm" w:cs="Calibri"/>
                <w:sz w:val="22"/>
                <w:szCs w:val="22"/>
              </w:rPr>
              <w:t xml:space="preserve"> </w:t>
            </w:r>
            <w:r>
              <w:rPr>
                <w:rFonts w:ascii="Calibri" w:hAnsi="Calibri" w:cs="Calibri"/>
                <w:sz w:val="22"/>
                <w:szCs w:val="22"/>
              </w:rPr>
              <w:t>по</w:t>
            </w:r>
            <w:r>
              <w:rPr>
                <w:rFonts w:ascii="Arial LatArm" w:hAnsi="Arial LatArm" w:cs="Calibri"/>
                <w:sz w:val="22"/>
                <w:szCs w:val="22"/>
              </w:rPr>
              <w:t xml:space="preserve"> 50 </w:t>
            </w:r>
            <w:r>
              <w:rPr>
                <w:rFonts w:ascii="Calibri" w:hAnsi="Calibri" w:cs="Calibri"/>
                <w:sz w:val="22"/>
                <w:szCs w:val="22"/>
              </w:rPr>
              <w:t>кг</w:t>
            </w:r>
            <w:r>
              <w:rPr>
                <w:rFonts w:ascii="Arial LatArm" w:hAnsi="Arial LatArm" w:cs="Calibri"/>
                <w:sz w:val="22"/>
                <w:szCs w:val="22"/>
              </w:rPr>
              <w:t xml:space="preserve">,. </w:t>
            </w:r>
          </w:p>
        </w:tc>
        <w:tc>
          <w:tcPr>
            <w:tcW w:w="851" w:type="dxa"/>
            <w:vAlign w:val="center"/>
          </w:tcPr>
          <w:p w:rsidR="003B368A" w:rsidRDefault="003B368A" w:rsidP="003B368A">
            <w:pPr>
              <w:jc w:val="center"/>
              <w:rPr>
                <w:rFonts w:ascii="Arial LatArm" w:hAnsi="Arial LatArm" w:cs="Calibri"/>
              </w:rPr>
            </w:pPr>
            <w:r>
              <w:rPr>
                <w:rFonts w:ascii="Calibri" w:hAnsi="Calibri" w:cs="Calibri"/>
              </w:rPr>
              <w:t>мешок</w:t>
            </w:r>
          </w:p>
        </w:tc>
        <w:tc>
          <w:tcPr>
            <w:tcW w:w="1149" w:type="dxa"/>
            <w:vAlign w:val="center"/>
          </w:tcPr>
          <w:p w:rsidR="003B368A" w:rsidRDefault="003B368A" w:rsidP="003B368A">
            <w:pPr>
              <w:jc w:val="center"/>
              <w:rPr>
                <w:rFonts w:ascii="Arial LatArm" w:hAnsi="Arial LatArm" w:cs="Arial"/>
              </w:rPr>
            </w:pPr>
          </w:p>
        </w:tc>
        <w:tc>
          <w:tcPr>
            <w:tcW w:w="1620" w:type="dxa"/>
            <w:vAlign w:val="center"/>
          </w:tcPr>
          <w:p w:rsidR="003B368A" w:rsidRDefault="003B368A" w:rsidP="003B368A">
            <w:pPr>
              <w:jc w:val="center"/>
              <w:rPr>
                <w:rFonts w:ascii="Arial LatArm" w:hAnsi="Arial LatArm" w:cs="Arial"/>
              </w:rPr>
            </w:pPr>
          </w:p>
        </w:tc>
        <w:tc>
          <w:tcPr>
            <w:tcW w:w="1314" w:type="dxa"/>
            <w:vAlign w:val="center"/>
          </w:tcPr>
          <w:p w:rsidR="003B368A" w:rsidRDefault="003B368A" w:rsidP="003B368A">
            <w:pPr>
              <w:jc w:val="center"/>
              <w:rPr>
                <w:rFonts w:ascii="Arial LatArm" w:hAnsi="Arial LatArm" w:cs="Arial"/>
              </w:rPr>
            </w:pPr>
            <w:r>
              <w:rPr>
                <w:rFonts w:ascii="Arial LatArm" w:hAnsi="Arial LatArm" w:cs="Arial"/>
              </w:rPr>
              <w:t>1500</w:t>
            </w:r>
          </w:p>
        </w:tc>
      </w:tr>
      <w:tr w:rsidR="003B368A" w:rsidRPr="00576215" w:rsidTr="00A53506">
        <w:trPr>
          <w:trHeight w:val="1031"/>
          <w:jc w:val="center"/>
        </w:trPr>
        <w:tc>
          <w:tcPr>
            <w:tcW w:w="1467" w:type="dxa"/>
            <w:vAlign w:val="center"/>
          </w:tcPr>
          <w:p w:rsidR="003B368A" w:rsidRDefault="003B368A" w:rsidP="003B368A">
            <w:pPr>
              <w:jc w:val="center"/>
              <w:rPr>
                <w:rFonts w:ascii="Arial LatArm" w:hAnsi="Arial LatArm" w:cs="Calibri"/>
              </w:rPr>
            </w:pPr>
            <w:r>
              <w:rPr>
                <w:rFonts w:ascii="Arial LatArm" w:hAnsi="Arial LatArm" w:cs="Calibri"/>
              </w:rPr>
              <w:t>9</w:t>
            </w:r>
          </w:p>
        </w:tc>
        <w:tc>
          <w:tcPr>
            <w:tcW w:w="1593" w:type="dxa"/>
            <w:gridSpan w:val="2"/>
            <w:vAlign w:val="center"/>
          </w:tcPr>
          <w:p w:rsidR="003B368A" w:rsidRDefault="003B368A" w:rsidP="003B368A">
            <w:pPr>
              <w:jc w:val="center"/>
              <w:rPr>
                <w:rFonts w:ascii="Arial Unicode" w:hAnsi="Arial Unicode" w:cs="Arial"/>
              </w:rPr>
            </w:pPr>
            <w:r>
              <w:rPr>
                <w:rFonts w:ascii="Arial Unicode" w:hAnsi="Arial Unicode" w:cs="Arial"/>
              </w:rPr>
              <w:t>14211100</w:t>
            </w:r>
          </w:p>
        </w:tc>
        <w:tc>
          <w:tcPr>
            <w:tcW w:w="1704" w:type="dxa"/>
            <w:vAlign w:val="center"/>
          </w:tcPr>
          <w:p w:rsidR="003B368A" w:rsidRDefault="003B368A" w:rsidP="003B368A">
            <w:pPr>
              <w:jc w:val="center"/>
              <w:rPr>
                <w:rFonts w:ascii="Arial LatRus" w:hAnsi="Arial LatRus" w:cs="Calibri"/>
              </w:rPr>
            </w:pPr>
            <w:r>
              <w:rPr>
                <w:rFonts w:ascii="Calibri" w:hAnsi="Calibri" w:cs="Calibri"/>
              </w:rPr>
              <w:t>Синий</w:t>
            </w:r>
            <w:r>
              <w:rPr>
                <w:rFonts w:ascii="Arial LatRus" w:hAnsi="Arial LatRus" w:cs="Calibri"/>
              </w:rPr>
              <w:t xml:space="preserve"> </w:t>
            </w:r>
            <w:r>
              <w:rPr>
                <w:rFonts w:ascii="Calibri" w:hAnsi="Calibri" w:cs="Calibri"/>
              </w:rPr>
              <w:t>песок</w:t>
            </w:r>
            <w:r>
              <w:rPr>
                <w:rFonts w:ascii="Arial LatRus" w:hAnsi="Arial LatRus" w:cs="Calibri"/>
              </w:rPr>
              <w:t xml:space="preserve"> </w:t>
            </w:r>
          </w:p>
        </w:tc>
        <w:tc>
          <w:tcPr>
            <w:tcW w:w="1053" w:type="dxa"/>
            <w:vAlign w:val="center"/>
          </w:tcPr>
          <w:p w:rsidR="003B368A" w:rsidRPr="00C36823" w:rsidRDefault="003B368A" w:rsidP="003B368A">
            <w:pPr>
              <w:widowControl w:val="0"/>
              <w:spacing w:after="120"/>
              <w:jc w:val="center"/>
              <w:rPr>
                <w:rFonts w:ascii="GHEA Grapalat" w:hAnsi="GHEA Grapalat"/>
                <w:sz w:val="22"/>
                <w:szCs w:val="20"/>
              </w:rPr>
            </w:pPr>
          </w:p>
        </w:tc>
        <w:tc>
          <w:tcPr>
            <w:tcW w:w="4678" w:type="dxa"/>
            <w:vAlign w:val="center"/>
          </w:tcPr>
          <w:p w:rsidR="003B368A" w:rsidRDefault="003B368A" w:rsidP="003B368A">
            <w:pPr>
              <w:rPr>
                <w:rFonts w:ascii="Arial LatArm" w:hAnsi="Arial LatArm" w:cs="Calibri"/>
                <w:sz w:val="22"/>
                <w:szCs w:val="22"/>
              </w:rPr>
            </w:pPr>
            <w:r>
              <w:rPr>
                <w:rFonts w:ascii="Calibri" w:hAnsi="Calibri" w:cs="Calibri"/>
                <w:sz w:val="22"/>
                <w:szCs w:val="22"/>
              </w:rPr>
              <w:t>Синий</w:t>
            </w:r>
            <w:r>
              <w:rPr>
                <w:rFonts w:ascii="Arial LatArm" w:hAnsi="Arial LatArm" w:cs="Calibri"/>
                <w:sz w:val="22"/>
                <w:szCs w:val="22"/>
              </w:rPr>
              <w:t xml:space="preserve">,  </w:t>
            </w:r>
            <w:r>
              <w:rPr>
                <w:rFonts w:ascii="Calibri" w:hAnsi="Calibri" w:cs="Calibri"/>
                <w:sz w:val="22"/>
                <w:szCs w:val="22"/>
              </w:rPr>
              <w:t>добывается</w:t>
            </w:r>
            <w:r>
              <w:rPr>
                <w:rFonts w:ascii="Arial LatArm" w:hAnsi="Arial LatArm" w:cs="Calibri"/>
                <w:sz w:val="22"/>
                <w:szCs w:val="22"/>
              </w:rPr>
              <w:t xml:space="preserve"> </w:t>
            </w:r>
            <w:r>
              <w:rPr>
                <w:rFonts w:ascii="Calibri" w:hAnsi="Calibri" w:cs="Calibri"/>
                <w:sz w:val="22"/>
                <w:szCs w:val="22"/>
              </w:rPr>
              <w:t>со</w:t>
            </w:r>
            <w:r>
              <w:rPr>
                <w:rFonts w:ascii="Arial LatArm" w:hAnsi="Arial LatArm" w:cs="Calibri"/>
                <w:sz w:val="22"/>
                <w:szCs w:val="22"/>
              </w:rPr>
              <w:t xml:space="preserve"> </w:t>
            </w:r>
            <w:r>
              <w:rPr>
                <w:rFonts w:ascii="Calibri" w:hAnsi="Calibri" w:cs="Calibri"/>
                <w:sz w:val="22"/>
                <w:szCs w:val="22"/>
              </w:rPr>
              <w:t>дна</w:t>
            </w:r>
            <w:r>
              <w:rPr>
                <w:rFonts w:ascii="Arial LatArm" w:hAnsi="Arial LatArm" w:cs="Calibri"/>
                <w:sz w:val="22"/>
                <w:szCs w:val="22"/>
              </w:rPr>
              <w:t xml:space="preserve"> </w:t>
            </w:r>
            <w:r>
              <w:rPr>
                <w:rFonts w:ascii="Calibri" w:hAnsi="Calibri" w:cs="Calibri"/>
                <w:sz w:val="22"/>
                <w:szCs w:val="22"/>
              </w:rPr>
              <w:t>водных</w:t>
            </w:r>
            <w:r>
              <w:rPr>
                <w:rFonts w:ascii="Arial LatArm" w:hAnsi="Arial LatArm" w:cs="Calibri"/>
                <w:sz w:val="22"/>
                <w:szCs w:val="22"/>
              </w:rPr>
              <w:t xml:space="preserve"> </w:t>
            </w:r>
            <w:r>
              <w:rPr>
                <w:rFonts w:ascii="Calibri" w:hAnsi="Calibri" w:cs="Calibri"/>
                <w:sz w:val="22"/>
                <w:szCs w:val="22"/>
              </w:rPr>
              <w:t>бассейнов</w:t>
            </w:r>
            <w:r>
              <w:rPr>
                <w:rFonts w:ascii="Arial LatArm" w:hAnsi="Arial LatArm" w:cs="Calibri"/>
                <w:sz w:val="22"/>
                <w:szCs w:val="22"/>
              </w:rPr>
              <w:t xml:space="preserve">, </w:t>
            </w:r>
            <w:r>
              <w:rPr>
                <w:rFonts w:ascii="Calibri" w:hAnsi="Calibri" w:cs="Calibri"/>
                <w:sz w:val="22"/>
                <w:szCs w:val="22"/>
              </w:rPr>
              <w:t>просеянный</w:t>
            </w:r>
            <w:r>
              <w:rPr>
                <w:rFonts w:ascii="Arial LatArm" w:hAnsi="Arial LatArm" w:cs="Calibri"/>
                <w:sz w:val="22"/>
                <w:szCs w:val="22"/>
              </w:rPr>
              <w:t xml:space="preserve">, </w:t>
            </w:r>
            <w:r>
              <w:rPr>
                <w:rFonts w:ascii="Calibri" w:hAnsi="Calibri" w:cs="Calibri"/>
                <w:sz w:val="22"/>
                <w:szCs w:val="22"/>
              </w:rPr>
              <w:t>солилишенный</w:t>
            </w:r>
            <w:r>
              <w:rPr>
                <w:rFonts w:ascii="Arial LatArm" w:hAnsi="Arial LatArm" w:cs="Calibri"/>
                <w:sz w:val="22"/>
                <w:szCs w:val="22"/>
              </w:rPr>
              <w:t xml:space="preserve">, </w:t>
            </w: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бетонных</w:t>
            </w:r>
            <w:r>
              <w:rPr>
                <w:rFonts w:ascii="Arial LatArm" w:hAnsi="Arial LatArm" w:cs="Calibri"/>
                <w:sz w:val="22"/>
                <w:szCs w:val="22"/>
              </w:rPr>
              <w:t xml:space="preserve"> </w:t>
            </w:r>
            <w:r>
              <w:rPr>
                <w:rFonts w:ascii="Calibri" w:hAnsi="Calibri" w:cs="Calibri"/>
                <w:sz w:val="22"/>
                <w:szCs w:val="22"/>
              </w:rPr>
              <w:t>смесей</w:t>
            </w:r>
            <w:r>
              <w:rPr>
                <w:rFonts w:ascii="Arial LatArm" w:hAnsi="Arial LatArm" w:cs="Calibri"/>
                <w:sz w:val="22"/>
                <w:szCs w:val="22"/>
              </w:rPr>
              <w:t xml:space="preserve">, </w:t>
            </w:r>
          </w:p>
        </w:tc>
        <w:tc>
          <w:tcPr>
            <w:tcW w:w="851" w:type="dxa"/>
            <w:vAlign w:val="center"/>
          </w:tcPr>
          <w:p w:rsidR="003B368A" w:rsidRDefault="003B368A" w:rsidP="003B368A">
            <w:pPr>
              <w:jc w:val="center"/>
              <w:rPr>
                <w:rFonts w:ascii="Arial LatArm" w:hAnsi="Arial LatArm" w:cs="Calibri"/>
              </w:rPr>
            </w:pPr>
            <w:r>
              <w:rPr>
                <w:rFonts w:ascii="Calibri" w:hAnsi="Calibri" w:cs="Calibri"/>
              </w:rPr>
              <w:t>м</w:t>
            </w:r>
            <w:r>
              <w:rPr>
                <w:rFonts w:ascii="Arial LatArm" w:hAnsi="Arial LatArm" w:cs="Calibri"/>
              </w:rPr>
              <w:t>3</w:t>
            </w:r>
          </w:p>
        </w:tc>
        <w:tc>
          <w:tcPr>
            <w:tcW w:w="1149" w:type="dxa"/>
            <w:vAlign w:val="center"/>
          </w:tcPr>
          <w:p w:rsidR="003B368A" w:rsidRDefault="003B368A" w:rsidP="003B368A">
            <w:pPr>
              <w:jc w:val="center"/>
              <w:rPr>
                <w:rFonts w:ascii="Arial LatArm" w:hAnsi="Arial LatArm" w:cs="Arial"/>
              </w:rPr>
            </w:pPr>
          </w:p>
        </w:tc>
        <w:tc>
          <w:tcPr>
            <w:tcW w:w="1620" w:type="dxa"/>
            <w:vAlign w:val="center"/>
          </w:tcPr>
          <w:p w:rsidR="003B368A" w:rsidRDefault="003B368A" w:rsidP="003B368A">
            <w:pPr>
              <w:jc w:val="center"/>
              <w:rPr>
                <w:rFonts w:ascii="Arial LatArm" w:hAnsi="Arial LatArm" w:cs="Arial"/>
              </w:rPr>
            </w:pPr>
          </w:p>
        </w:tc>
        <w:tc>
          <w:tcPr>
            <w:tcW w:w="1314" w:type="dxa"/>
            <w:vAlign w:val="center"/>
          </w:tcPr>
          <w:p w:rsidR="003B368A" w:rsidRDefault="003B368A" w:rsidP="003B368A">
            <w:pPr>
              <w:jc w:val="center"/>
              <w:rPr>
                <w:rFonts w:ascii="Arial LatArm" w:hAnsi="Arial LatArm" w:cs="Arial"/>
              </w:rPr>
            </w:pPr>
            <w:r>
              <w:rPr>
                <w:rFonts w:ascii="Arial LatArm" w:hAnsi="Arial LatArm" w:cs="Arial"/>
              </w:rPr>
              <w:t>42</w:t>
            </w:r>
          </w:p>
        </w:tc>
      </w:tr>
      <w:tr w:rsidR="003B368A" w:rsidRPr="00576215" w:rsidTr="00A53506">
        <w:trPr>
          <w:trHeight w:val="1031"/>
          <w:jc w:val="center"/>
        </w:trPr>
        <w:tc>
          <w:tcPr>
            <w:tcW w:w="1467" w:type="dxa"/>
            <w:vAlign w:val="center"/>
          </w:tcPr>
          <w:p w:rsidR="003B368A" w:rsidRDefault="003B368A" w:rsidP="003B368A">
            <w:pPr>
              <w:jc w:val="center"/>
              <w:rPr>
                <w:rFonts w:ascii="Arial LatArm" w:hAnsi="Arial LatArm" w:cs="Calibri"/>
              </w:rPr>
            </w:pPr>
            <w:r>
              <w:rPr>
                <w:rFonts w:ascii="Arial LatArm" w:hAnsi="Arial LatArm" w:cs="Calibri"/>
              </w:rPr>
              <w:t>10</w:t>
            </w:r>
          </w:p>
        </w:tc>
        <w:tc>
          <w:tcPr>
            <w:tcW w:w="1593" w:type="dxa"/>
            <w:gridSpan w:val="2"/>
            <w:vAlign w:val="center"/>
          </w:tcPr>
          <w:p w:rsidR="003B368A" w:rsidRDefault="003B368A" w:rsidP="003B368A">
            <w:pPr>
              <w:jc w:val="center"/>
              <w:rPr>
                <w:rFonts w:ascii="Arial Unicode" w:hAnsi="Arial Unicode" w:cs="Arial"/>
              </w:rPr>
            </w:pPr>
            <w:r>
              <w:rPr>
                <w:rFonts w:ascii="Arial Unicode" w:hAnsi="Arial Unicode" w:cs="Arial"/>
              </w:rPr>
              <w:t>19642100</w:t>
            </w:r>
          </w:p>
        </w:tc>
        <w:tc>
          <w:tcPr>
            <w:tcW w:w="1704" w:type="dxa"/>
            <w:vAlign w:val="center"/>
          </w:tcPr>
          <w:p w:rsidR="003B368A" w:rsidRDefault="003B368A" w:rsidP="003B368A">
            <w:pPr>
              <w:jc w:val="center"/>
              <w:rPr>
                <w:rFonts w:ascii="Arial LatRus" w:hAnsi="Arial LatRus" w:cs="Calibri"/>
              </w:rPr>
            </w:pPr>
            <w:r>
              <w:rPr>
                <w:rFonts w:ascii="Calibri" w:hAnsi="Calibri" w:cs="Calibri"/>
              </w:rPr>
              <w:t>Полиэтиленовый</w:t>
            </w:r>
            <w:r>
              <w:rPr>
                <w:rFonts w:ascii="Arial LatRus" w:hAnsi="Arial LatRus" w:cs="Calibri"/>
              </w:rPr>
              <w:t xml:space="preserve"> </w:t>
            </w:r>
            <w:r>
              <w:rPr>
                <w:rFonts w:ascii="Calibri" w:hAnsi="Calibri" w:cs="Calibri"/>
              </w:rPr>
              <w:t>мешок</w:t>
            </w:r>
            <w:r>
              <w:rPr>
                <w:rFonts w:ascii="Arial LatRus" w:hAnsi="Arial LatRus" w:cs="Calibri"/>
              </w:rPr>
              <w:t xml:space="preserve">, 25 </w:t>
            </w:r>
            <w:r>
              <w:rPr>
                <w:rFonts w:ascii="Calibri" w:hAnsi="Calibri" w:cs="Calibri"/>
              </w:rPr>
              <w:t>кг</w:t>
            </w:r>
          </w:p>
        </w:tc>
        <w:tc>
          <w:tcPr>
            <w:tcW w:w="1053" w:type="dxa"/>
            <w:vAlign w:val="center"/>
          </w:tcPr>
          <w:p w:rsidR="003B368A" w:rsidRPr="00C36823" w:rsidRDefault="003B368A" w:rsidP="003B368A">
            <w:pPr>
              <w:widowControl w:val="0"/>
              <w:spacing w:after="120"/>
              <w:jc w:val="center"/>
              <w:rPr>
                <w:rFonts w:ascii="GHEA Grapalat" w:hAnsi="GHEA Grapalat"/>
                <w:sz w:val="22"/>
                <w:szCs w:val="20"/>
              </w:rPr>
            </w:pPr>
          </w:p>
        </w:tc>
        <w:tc>
          <w:tcPr>
            <w:tcW w:w="4678" w:type="dxa"/>
            <w:vAlign w:val="center"/>
          </w:tcPr>
          <w:p w:rsidR="003B368A" w:rsidRDefault="003B368A" w:rsidP="003B368A">
            <w:pPr>
              <w:rPr>
                <w:rFonts w:ascii="Arial LatArm" w:hAnsi="Arial LatArm" w:cs="Calibri"/>
                <w:sz w:val="22"/>
                <w:szCs w:val="22"/>
              </w:rPr>
            </w:pPr>
            <w:r>
              <w:rPr>
                <w:rFonts w:ascii="Calibri" w:hAnsi="Calibri" w:cs="Calibri"/>
                <w:sz w:val="22"/>
                <w:szCs w:val="22"/>
              </w:rPr>
              <w:t>Полиэтиленовый</w:t>
            </w:r>
            <w:r>
              <w:rPr>
                <w:rFonts w:ascii="Arial LatArm" w:hAnsi="Arial LatArm" w:cs="Calibri"/>
                <w:sz w:val="22"/>
                <w:szCs w:val="22"/>
              </w:rPr>
              <w:t xml:space="preserve">, </w:t>
            </w: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упаковки</w:t>
            </w:r>
            <w:r>
              <w:rPr>
                <w:rFonts w:ascii="Arial LatArm" w:hAnsi="Arial LatArm" w:cs="Calibri"/>
                <w:sz w:val="22"/>
                <w:szCs w:val="22"/>
              </w:rPr>
              <w:t xml:space="preserve"> </w:t>
            </w:r>
            <w:r>
              <w:rPr>
                <w:rFonts w:ascii="Calibri" w:hAnsi="Calibri" w:cs="Calibri"/>
                <w:sz w:val="22"/>
                <w:szCs w:val="22"/>
              </w:rPr>
              <w:t>различных</w:t>
            </w:r>
            <w:r>
              <w:rPr>
                <w:rFonts w:ascii="Arial LatArm" w:hAnsi="Arial LatArm" w:cs="Calibri"/>
                <w:sz w:val="22"/>
                <w:szCs w:val="22"/>
              </w:rPr>
              <w:t xml:space="preserve"> </w:t>
            </w:r>
            <w:r>
              <w:rPr>
                <w:rFonts w:ascii="Calibri" w:hAnsi="Calibri" w:cs="Calibri"/>
                <w:sz w:val="22"/>
                <w:szCs w:val="22"/>
              </w:rPr>
              <w:t>строительных</w:t>
            </w:r>
            <w:r>
              <w:rPr>
                <w:rFonts w:ascii="Arial LatArm" w:hAnsi="Arial LatArm" w:cs="Calibri"/>
                <w:sz w:val="22"/>
                <w:szCs w:val="22"/>
              </w:rPr>
              <w:t xml:space="preserve"> </w:t>
            </w:r>
            <w:r>
              <w:rPr>
                <w:rFonts w:ascii="Calibri" w:hAnsi="Calibri" w:cs="Calibri"/>
                <w:sz w:val="22"/>
                <w:szCs w:val="22"/>
              </w:rPr>
              <w:t>материалов</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веса</w:t>
            </w:r>
            <w:r>
              <w:rPr>
                <w:rFonts w:ascii="Arial LatArm" w:hAnsi="Arial LatArm" w:cs="Calibri"/>
                <w:sz w:val="22"/>
                <w:szCs w:val="22"/>
              </w:rPr>
              <w:t xml:space="preserve"> 25 </w:t>
            </w:r>
            <w:r>
              <w:rPr>
                <w:rFonts w:ascii="Calibri" w:hAnsi="Calibri" w:cs="Calibri"/>
                <w:sz w:val="22"/>
                <w:szCs w:val="22"/>
              </w:rPr>
              <w:t>кг</w:t>
            </w:r>
            <w:r>
              <w:rPr>
                <w:rFonts w:ascii="Arial LatArm" w:hAnsi="Arial LatArm" w:cs="Calibri"/>
                <w:sz w:val="22"/>
                <w:szCs w:val="22"/>
              </w:rPr>
              <w:t xml:space="preserve">, </w:t>
            </w:r>
            <w:r>
              <w:rPr>
                <w:rFonts w:ascii="Calibri" w:hAnsi="Calibri" w:cs="Calibri"/>
                <w:sz w:val="22"/>
                <w:szCs w:val="22"/>
              </w:rPr>
              <w:t>неиспользованный</w:t>
            </w:r>
            <w:r>
              <w:rPr>
                <w:rFonts w:ascii="Arial LatArm" w:hAnsi="Arial LatArm" w:cs="Calibri"/>
                <w:sz w:val="22"/>
                <w:szCs w:val="22"/>
              </w:rPr>
              <w:t>.</w:t>
            </w:r>
          </w:p>
        </w:tc>
        <w:tc>
          <w:tcPr>
            <w:tcW w:w="851" w:type="dxa"/>
            <w:vAlign w:val="center"/>
          </w:tcPr>
          <w:p w:rsidR="003B368A" w:rsidRDefault="003B368A" w:rsidP="003B368A">
            <w:pPr>
              <w:jc w:val="center"/>
              <w:rPr>
                <w:rFonts w:ascii="Arial LatArm" w:hAnsi="Arial LatArm" w:cs="Calibri"/>
                <w:sz w:val="22"/>
                <w:szCs w:val="22"/>
              </w:rPr>
            </w:pPr>
            <w:r>
              <w:rPr>
                <w:rFonts w:ascii="Calibri" w:hAnsi="Calibri" w:cs="Calibri"/>
                <w:sz w:val="22"/>
                <w:szCs w:val="22"/>
              </w:rPr>
              <w:t>штука</w:t>
            </w:r>
          </w:p>
        </w:tc>
        <w:tc>
          <w:tcPr>
            <w:tcW w:w="1149" w:type="dxa"/>
            <w:vAlign w:val="center"/>
          </w:tcPr>
          <w:p w:rsidR="003B368A" w:rsidRDefault="003B368A" w:rsidP="003B368A">
            <w:pPr>
              <w:jc w:val="center"/>
              <w:rPr>
                <w:rFonts w:ascii="Arial LatArm" w:hAnsi="Arial LatArm" w:cs="Arial"/>
              </w:rPr>
            </w:pPr>
          </w:p>
        </w:tc>
        <w:tc>
          <w:tcPr>
            <w:tcW w:w="1620" w:type="dxa"/>
            <w:vAlign w:val="center"/>
          </w:tcPr>
          <w:p w:rsidR="003B368A" w:rsidRDefault="003B368A" w:rsidP="003B368A">
            <w:pPr>
              <w:jc w:val="center"/>
              <w:rPr>
                <w:rFonts w:ascii="Arial LatArm" w:hAnsi="Arial LatArm" w:cs="Arial"/>
              </w:rPr>
            </w:pPr>
          </w:p>
        </w:tc>
        <w:tc>
          <w:tcPr>
            <w:tcW w:w="1314" w:type="dxa"/>
            <w:vAlign w:val="center"/>
          </w:tcPr>
          <w:p w:rsidR="003B368A" w:rsidRDefault="003B368A" w:rsidP="003B368A">
            <w:pPr>
              <w:jc w:val="center"/>
              <w:rPr>
                <w:rFonts w:ascii="Arial LatArm" w:hAnsi="Arial LatArm" w:cs="Arial"/>
              </w:rPr>
            </w:pPr>
            <w:r>
              <w:rPr>
                <w:rFonts w:ascii="Arial LatArm" w:hAnsi="Arial LatArm" w:cs="Arial"/>
              </w:rPr>
              <w:t>2000</w:t>
            </w:r>
          </w:p>
        </w:tc>
      </w:tr>
      <w:tr w:rsidR="003B368A" w:rsidRPr="00576215" w:rsidTr="00A53506">
        <w:trPr>
          <w:trHeight w:val="1031"/>
          <w:jc w:val="center"/>
        </w:trPr>
        <w:tc>
          <w:tcPr>
            <w:tcW w:w="1467" w:type="dxa"/>
            <w:vAlign w:val="center"/>
          </w:tcPr>
          <w:p w:rsidR="003B368A" w:rsidRDefault="003B368A" w:rsidP="003B368A">
            <w:pPr>
              <w:jc w:val="center"/>
              <w:rPr>
                <w:rFonts w:ascii="Arial LatArm" w:hAnsi="Arial LatArm" w:cs="Calibri"/>
              </w:rPr>
            </w:pPr>
            <w:r>
              <w:rPr>
                <w:rFonts w:ascii="Arial LatArm" w:hAnsi="Arial LatArm" w:cs="Calibri"/>
              </w:rPr>
              <w:lastRenderedPageBreak/>
              <w:t>11</w:t>
            </w:r>
          </w:p>
        </w:tc>
        <w:tc>
          <w:tcPr>
            <w:tcW w:w="1593" w:type="dxa"/>
            <w:gridSpan w:val="2"/>
            <w:vAlign w:val="center"/>
          </w:tcPr>
          <w:p w:rsidR="003B368A" w:rsidRDefault="003B368A" w:rsidP="003B368A">
            <w:pPr>
              <w:jc w:val="center"/>
              <w:rPr>
                <w:rFonts w:ascii="Arial Unicode" w:hAnsi="Arial Unicode" w:cs="Arial"/>
                <w:sz w:val="22"/>
                <w:szCs w:val="22"/>
              </w:rPr>
            </w:pPr>
            <w:r>
              <w:rPr>
                <w:rFonts w:ascii="Arial Unicode" w:hAnsi="Arial Unicode" w:cs="Arial"/>
                <w:sz w:val="22"/>
                <w:szCs w:val="22"/>
              </w:rPr>
              <w:t>44163111</w:t>
            </w:r>
          </w:p>
        </w:tc>
        <w:tc>
          <w:tcPr>
            <w:tcW w:w="1704" w:type="dxa"/>
            <w:vAlign w:val="center"/>
          </w:tcPr>
          <w:p w:rsidR="003B368A" w:rsidRDefault="003B368A" w:rsidP="003B368A">
            <w:pPr>
              <w:rPr>
                <w:rFonts w:ascii="Arial LatArm" w:hAnsi="Arial LatArm" w:cs="Calibri"/>
              </w:rPr>
            </w:pPr>
            <w:r>
              <w:rPr>
                <w:rFonts w:ascii="Arial LatArm" w:hAnsi="Arial LatArm" w:cs="Calibri"/>
              </w:rPr>
              <w:t>T</w:t>
            </w:r>
            <w:r>
              <w:rPr>
                <w:rFonts w:ascii="Calibri" w:hAnsi="Calibri" w:cs="Calibri"/>
              </w:rPr>
              <w:t>руба</w:t>
            </w:r>
            <w:r>
              <w:rPr>
                <w:rFonts w:ascii="Arial LatArm" w:hAnsi="Arial LatArm" w:cs="Calibri"/>
              </w:rPr>
              <w:t xml:space="preserve"> </w:t>
            </w:r>
            <w:r>
              <w:rPr>
                <w:rFonts w:ascii="Calibri" w:hAnsi="Calibri" w:cs="Calibri"/>
              </w:rPr>
              <w:t>гофрированная</w:t>
            </w:r>
            <w:r>
              <w:rPr>
                <w:rFonts w:ascii="Arial LatArm" w:hAnsi="Arial LatArm" w:cs="Calibri"/>
              </w:rPr>
              <w:t xml:space="preserve"> </w:t>
            </w:r>
            <w:r>
              <w:rPr>
                <w:rFonts w:ascii="Calibri" w:hAnsi="Calibri" w:cs="Calibri"/>
              </w:rPr>
              <w:t>Ф</w:t>
            </w:r>
            <w:r>
              <w:rPr>
                <w:rFonts w:ascii="Arial LatArm" w:hAnsi="Arial LatArm" w:cs="Calibri"/>
              </w:rPr>
              <w:t xml:space="preserve"> 32</w:t>
            </w:r>
            <w:r>
              <w:rPr>
                <w:rFonts w:ascii="Calibri" w:hAnsi="Calibri" w:cs="Calibri"/>
              </w:rPr>
              <w:t>мм</w:t>
            </w:r>
          </w:p>
        </w:tc>
        <w:tc>
          <w:tcPr>
            <w:tcW w:w="1053" w:type="dxa"/>
            <w:vAlign w:val="center"/>
          </w:tcPr>
          <w:p w:rsidR="003B368A" w:rsidRPr="00C36823" w:rsidRDefault="003B368A" w:rsidP="003B368A">
            <w:pPr>
              <w:widowControl w:val="0"/>
              <w:spacing w:after="120"/>
              <w:jc w:val="center"/>
              <w:rPr>
                <w:rFonts w:ascii="GHEA Grapalat" w:hAnsi="GHEA Grapalat"/>
                <w:sz w:val="22"/>
                <w:szCs w:val="20"/>
              </w:rPr>
            </w:pPr>
          </w:p>
        </w:tc>
        <w:tc>
          <w:tcPr>
            <w:tcW w:w="4678" w:type="dxa"/>
            <w:vAlign w:val="center"/>
          </w:tcPr>
          <w:p w:rsidR="003B368A" w:rsidRDefault="003B368A" w:rsidP="003B368A">
            <w:pPr>
              <w:rPr>
                <w:rFonts w:ascii="Arial LatArm" w:hAnsi="Arial LatArm" w:cs="Calibri"/>
              </w:rPr>
            </w:pPr>
            <w:r>
              <w:rPr>
                <w:rFonts w:ascii="Arial LatArm" w:hAnsi="Arial LatArm" w:cs="Calibri"/>
              </w:rPr>
              <w:t xml:space="preserve"> </w:t>
            </w:r>
            <w:r>
              <w:rPr>
                <w:rFonts w:ascii="Arial LatRus" w:hAnsi="Arial LatRus" w:cs="Calibri"/>
              </w:rPr>
              <w:t>ÏÂÕ</w:t>
            </w:r>
            <w:r>
              <w:rPr>
                <w:rFonts w:ascii="Arial LatArm" w:hAnsi="Arial LatArm" w:cs="Calibri"/>
              </w:rPr>
              <w:t xml:space="preserve">, </w:t>
            </w:r>
            <w:r>
              <w:rPr>
                <w:rFonts w:ascii="Calibri" w:hAnsi="Calibri" w:cs="Calibri"/>
              </w:rPr>
              <w:t>гибкая</w:t>
            </w:r>
            <w:r>
              <w:rPr>
                <w:rFonts w:ascii="Arial LatArm" w:hAnsi="Arial LatArm" w:cs="Calibri"/>
              </w:rPr>
              <w:t xml:space="preserve">, </w:t>
            </w:r>
            <w:r>
              <w:rPr>
                <w:rFonts w:ascii="Calibri" w:hAnsi="Calibri" w:cs="Calibri"/>
              </w:rPr>
              <w:t>предназначена</w:t>
            </w:r>
            <w:r>
              <w:rPr>
                <w:rFonts w:ascii="Arial LatArm" w:hAnsi="Arial LatArm" w:cs="Calibri"/>
              </w:rPr>
              <w:t xml:space="preserve"> </w:t>
            </w:r>
            <w:r>
              <w:rPr>
                <w:rFonts w:ascii="Calibri" w:hAnsi="Calibri" w:cs="Calibri"/>
              </w:rPr>
              <w:t>для</w:t>
            </w:r>
            <w:r>
              <w:rPr>
                <w:rFonts w:ascii="Arial LatArm" w:hAnsi="Arial LatArm" w:cs="Calibri"/>
              </w:rPr>
              <w:t xml:space="preserve">  </w:t>
            </w:r>
            <w:r>
              <w:rPr>
                <w:rFonts w:ascii="Calibri" w:hAnsi="Calibri" w:cs="Calibri"/>
              </w:rPr>
              <w:t>проведения</w:t>
            </w:r>
            <w:r>
              <w:rPr>
                <w:rFonts w:ascii="Arial LatArm" w:hAnsi="Arial LatArm" w:cs="Calibri"/>
              </w:rPr>
              <w:t xml:space="preserve"> </w:t>
            </w:r>
            <w:r>
              <w:rPr>
                <w:rFonts w:ascii="Calibri" w:hAnsi="Calibri" w:cs="Calibri"/>
              </w:rPr>
              <w:t>подземных</w:t>
            </w:r>
            <w:r>
              <w:rPr>
                <w:rFonts w:ascii="Arial LatArm" w:hAnsi="Arial LatArm" w:cs="Calibri"/>
              </w:rPr>
              <w:t xml:space="preserve"> </w:t>
            </w:r>
            <w:r>
              <w:rPr>
                <w:rFonts w:ascii="Calibri" w:hAnsi="Calibri" w:cs="Calibri"/>
              </w:rPr>
              <w:t>кабелей</w:t>
            </w:r>
            <w:r>
              <w:rPr>
                <w:rFonts w:ascii="Arial LatArm" w:hAnsi="Arial LatArm" w:cs="Calibri"/>
              </w:rPr>
              <w:t xml:space="preserve">, </w:t>
            </w:r>
            <w:r>
              <w:rPr>
                <w:rFonts w:ascii="Calibri" w:hAnsi="Calibri" w:cs="Calibri"/>
              </w:rPr>
              <w:t>Ф</w:t>
            </w:r>
            <w:r>
              <w:rPr>
                <w:rFonts w:ascii="Arial LatArm" w:hAnsi="Arial LatArm" w:cs="Calibri"/>
              </w:rPr>
              <w:t xml:space="preserve"> 32 </w:t>
            </w:r>
            <w:r>
              <w:rPr>
                <w:rFonts w:ascii="Calibri" w:hAnsi="Calibri" w:cs="Calibri"/>
              </w:rPr>
              <w:t>мм</w:t>
            </w:r>
            <w:r>
              <w:rPr>
                <w:rFonts w:ascii="Arial LatArm" w:hAnsi="Arial LatArm" w:cs="Calibri"/>
              </w:rPr>
              <w:t xml:space="preserve">, </w:t>
            </w:r>
            <w:r>
              <w:rPr>
                <w:rFonts w:ascii="Calibri" w:hAnsi="Calibri" w:cs="Calibri"/>
              </w:rPr>
              <w:t>неиспользованная</w:t>
            </w:r>
            <w:r>
              <w:rPr>
                <w:rFonts w:ascii="Arial LatArm" w:hAnsi="Arial LatArm" w:cs="Calibri"/>
              </w:rPr>
              <w:t xml:space="preserve">. </w:t>
            </w:r>
          </w:p>
        </w:tc>
        <w:tc>
          <w:tcPr>
            <w:tcW w:w="851" w:type="dxa"/>
            <w:vAlign w:val="center"/>
          </w:tcPr>
          <w:p w:rsidR="003B368A" w:rsidRDefault="003B368A" w:rsidP="003B368A">
            <w:pPr>
              <w:jc w:val="center"/>
              <w:rPr>
                <w:rFonts w:ascii="Arial LatArm" w:hAnsi="Arial LatArm" w:cs="Calibri"/>
              </w:rPr>
            </w:pPr>
            <w:r>
              <w:rPr>
                <w:rFonts w:ascii="Calibri" w:hAnsi="Calibri" w:cs="Calibri"/>
              </w:rPr>
              <w:t>метр</w:t>
            </w:r>
          </w:p>
        </w:tc>
        <w:tc>
          <w:tcPr>
            <w:tcW w:w="1149" w:type="dxa"/>
            <w:vAlign w:val="center"/>
          </w:tcPr>
          <w:p w:rsidR="003B368A" w:rsidRDefault="003B368A" w:rsidP="003B368A">
            <w:pPr>
              <w:jc w:val="center"/>
              <w:rPr>
                <w:rFonts w:ascii="Arial LatArm" w:hAnsi="Arial LatArm" w:cs="Arial"/>
              </w:rPr>
            </w:pPr>
          </w:p>
        </w:tc>
        <w:tc>
          <w:tcPr>
            <w:tcW w:w="1620" w:type="dxa"/>
            <w:vAlign w:val="center"/>
          </w:tcPr>
          <w:p w:rsidR="003B368A" w:rsidRDefault="003B368A" w:rsidP="003B368A">
            <w:pPr>
              <w:jc w:val="center"/>
              <w:rPr>
                <w:rFonts w:ascii="Arial LatArm" w:hAnsi="Arial LatArm" w:cs="Arial"/>
              </w:rPr>
            </w:pPr>
          </w:p>
        </w:tc>
        <w:tc>
          <w:tcPr>
            <w:tcW w:w="1314" w:type="dxa"/>
            <w:vAlign w:val="center"/>
          </w:tcPr>
          <w:p w:rsidR="003B368A" w:rsidRDefault="003B368A" w:rsidP="003B368A">
            <w:pPr>
              <w:jc w:val="center"/>
              <w:rPr>
                <w:rFonts w:ascii="Arial LatArm" w:hAnsi="Arial LatArm" w:cs="Arial"/>
              </w:rPr>
            </w:pPr>
            <w:r>
              <w:rPr>
                <w:rFonts w:ascii="Arial LatArm" w:hAnsi="Arial LatArm" w:cs="Arial"/>
              </w:rPr>
              <w:t>1000</w:t>
            </w:r>
          </w:p>
        </w:tc>
      </w:tr>
      <w:tr w:rsidR="003B368A" w:rsidRPr="00576215" w:rsidTr="00A53506">
        <w:trPr>
          <w:trHeight w:val="1031"/>
          <w:jc w:val="center"/>
        </w:trPr>
        <w:tc>
          <w:tcPr>
            <w:tcW w:w="1467" w:type="dxa"/>
            <w:vAlign w:val="center"/>
          </w:tcPr>
          <w:p w:rsidR="003B368A" w:rsidRDefault="003B368A" w:rsidP="003B368A">
            <w:pPr>
              <w:jc w:val="center"/>
              <w:rPr>
                <w:rFonts w:ascii="Arial LatArm" w:hAnsi="Arial LatArm" w:cs="Calibri"/>
              </w:rPr>
            </w:pPr>
            <w:r>
              <w:rPr>
                <w:rFonts w:ascii="Arial LatArm" w:hAnsi="Arial LatArm" w:cs="Calibri"/>
              </w:rPr>
              <w:t>12</w:t>
            </w:r>
          </w:p>
        </w:tc>
        <w:tc>
          <w:tcPr>
            <w:tcW w:w="1593" w:type="dxa"/>
            <w:gridSpan w:val="2"/>
            <w:vAlign w:val="center"/>
          </w:tcPr>
          <w:p w:rsidR="003B368A" w:rsidRDefault="003B368A" w:rsidP="003B368A">
            <w:pPr>
              <w:jc w:val="center"/>
              <w:rPr>
                <w:rFonts w:ascii="Arial Unicode" w:hAnsi="Arial Unicode" w:cs="Arial"/>
                <w:sz w:val="22"/>
                <w:szCs w:val="22"/>
              </w:rPr>
            </w:pPr>
            <w:r>
              <w:rPr>
                <w:rFonts w:ascii="Arial Unicode" w:hAnsi="Arial Unicode" w:cs="Arial"/>
                <w:sz w:val="22"/>
                <w:szCs w:val="22"/>
              </w:rPr>
              <w:t>44163111</w:t>
            </w:r>
          </w:p>
        </w:tc>
        <w:tc>
          <w:tcPr>
            <w:tcW w:w="1704" w:type="dxa"/>
            <w:vAlign w:val="center"/>
          </w:tcPr>
          <w:p w:rsidR="003B368A" w:rsidRDefault="003B368A" w:rsidP="003B368A">
            <w:pPr>
              <w:rPr>
                <w:rFonts w:ascii="Arial LatArm" w:hAnsi="Arial LatArm" w:cs="Calibri"/>
              </w:rPr>
            </w:pPr>
            <w:r>
              <w:rPr>
                <w:rFonts w:ascii="Arial LatArm" w:hAnsi="Arial LatArm" w:cs="Calibri"/>
              </w:rPr>
              <w:t>T</w:t>
            </w:r>
            <w:r>
              <w:rPr>
                <w:rFonts w:ascii="Calibri" w:hAnsi="Calibri" w:cs="Calibri"/>
              </w:rPr>
              <w:t>руба</w:t>
            </w:r>
            <w:r>
              <w:rPr>
                <w:rFonts w:ascii="Arial LatArm" w:hAnsi="Arial LatArm" w:cs="Calibri"/>
              </w:rPr>
              <w:t xml:space="preserve"> </w:t>
            </w:r>
            <w:r>
              <w:rPr>
                <w:rFonts w:ascii="Calibri" w:hAnsi="Calibri" w:cs="Calibri"/>
              </w:rPr>
              <w:t>гофрированная</w:t>
            </w:r>
            <w:r>
              <w:rPr>
                <w:rFonts w:ascii="Arial LatArm" w:hAnsi="Arial LatArm" w:cs="Calibri"/>
              </w:rPr>
              <w:t xml:space="preserve"> </w:t>
            </w:r>
            <w:r>
              <w:rPr>
                <w:rFonts w:ascii="Calibri" w:hAnsi="Calibri" w:cs="Calibri"/>
              </w:rPr>
              <w:t>Ф</w:t>
            </w:r>
            <w:r>
              <w:rPr>
                <w:rFonts w:ascii="Arial LatArm" w:hAnsi="Arial LatArm" w:cs="Calibri"/>
              </w:rPr>
              <w:t xml:space="preserve"> 50</w:t>
            </w:r>
            <w:r>
              <w:rPr>
                <w:rFonts w:ascii="Calibri" w:hAnsi="Calibri" w:cs="Calibri"/>
              </w:rPr>
              <w:t>мм</w:t>
            </w:r>
          </w:p>
        </w:tc>
        <w:tc>
          <w:tcPr>
            <w:tcW w:w="1053" w:type="dxa"/>
            <w:vAlign w:val="center"/>
          </w:tcPr>
          <w:p w:rsidR="003B368A" w:rsidRPr="00C36823" w:rsidRDefault="003B368A" w:rsidP="003B368A">
            <w:pPr>
              <w:widowControl w:val="0"/>
              <w:spacing w:after="120"/>
              <w:jc w:val="center"/>
              <w:rPr>
                <w:rFonts w:ascii="GHEA Grapalat" w:hAnsi="GHEA Grapalat"/>
                <w:sz w:val="22"/>
                <w:szCs w:val="20"/>
              </w:rPr>
            </w:pPr>
          </w:p>
        </w:tc>
        <w:tc>
          <w:tcPr>
            <w:tcW w:w="4678" w:type="dxa"/>
            <w:vAlign w:val="center"/>
          </w:tcPr>
          <w:p w:rsidR="003B368A" w:rsidRDefault="003B368A" w:rsidP="003B368A">
            <w:pPr>
              <w:rPr>
                <w:rFonts w:ascii="Arial LatArm" w:hAnsi="Arial LatArm" w:cs="Calibri"/>
              </w:rPr>
            </w:pPr>
            <w:r>
              <w:rPr>
                <w:rFonts w:ascii="Arial LatArm" w:hAnsi="Arial LatArm" w:cs="Calibri"/>
              </w:rPr>
              <w:t xml:space="preserve"> </w:t>
            </w:r>
            <w:r>
              <w:rPr>
                <w:rFonts w:ascii="Arial LatRus" w:hAnsi="Arial LatRus" w:cs="Calibri"/>
              </w:rPr>
              <w:t>ÏÂÕ</w:t>
            </w:r>
            <w:r>
              <w:rPr>
                <w:rFonts w:ascii="Arial LatArm" w:hAnsi="Arial LatArm" w:cs="Calibri"/>
              </w:rPr>
              <w:t xml:space="preserve">, </w:t>
            </w:r>
            <w:r>
              <w:rPr>
                <w:rFonts w:ascii="Calibri" w:hAnsi="Calibri" w:cs="Calibri"/>
              </w:rPr>
              <w:t>гибкая</w:t>
            </w:r>
            <w:r>
              <w:rPr>
                <w:rFonts w:ascii="Arial LatArm" w:hAnsi="Arial LatArm" w:cs="Calibri"/>
              </w:rPr>
              <w:t xml:space="preserve">, </w:t>
            </w:r>
            <w:r>
              <w:rPr>
                <w:rFonts w:ascii="Calibri" w:hAnsi="Calibri" w:cs="Calibri"/>
              </w:rPr>
              <w:t>предназначена</w:t>
            </w:r>
            <w:r>
              <w:rPr>
                <w:rFonts w:ascii="Arial LatArm" w:hAnsi="Arial LatArm" w:cs="Calibri"/>
              </w:rPr>
              <w:t xml:space="preserve"> </w:t>
            </w:r>
            <w:r>
              <w:rPr>
                <w:rFonts w:ascii="Calibri" w:hAnsi="Calibri" w:cs="Calibri"/>
              </w:rPr>
              <w:t>для</w:t>
            </w:r>
            <w:r>
              <w:rPr>
                <w:rFonts w:ascii="Arial LatArm" w:hAnsi="Arial LatArm" w:cs="Calibri"/>
              </w:rPr>
              <w:t xml:space="preserve">  </w:t>
            </w:r>
            <w:r>
              <w:rPr>
                <w:rFonts w:ascii="Calibri" w:hAnsi="Calibri" w:cs="Calibri"/>
              </w:rPr>
              <w:t>проведения</w:t>
            </w:r>
            <w:r>
              <w:rPr>
                <w:rFonts w:ascii="Arial LatArm" w:hAnsi="Arial LatArm" w:cs="Calibri"/>
              </w:rPr>
              <w:t xml:space="preserve"> </w:t>
            </w:r>
            <w:r>
              <w:rPr>
                <w:rFonts w:ascii="Calibri" w:hAnsi="Calibri" w:cs="Calibri"/>
              </w:rPr>
              <w:t>подземных</w:t>
            </w:r>
            <w:r>
              <w:rPr>
                <w:rFonts w:ascii="Arial LatArm" w:hAnsi="Arial LatArm" w:cs="Calibri"/>
              </w:rPr>
              <w:t xml:space="preserve"> </w:t>
            </w:r>
            <w:r>
              <w:rPr>
                <w:rFonts w:ascii="Calibri" w:hAnsi="Calibri" w:cs="Calibri"/>
              </w:rPr>
              <w:t>кабелей</w:t>
            </w:r>
            <w:r>
              <w:rPr>
                <w:rFonts w:ascii="Arial LatArm" w:hAnsi="Arial LatArm" w:cs="Calibri"/>
              </w:rPr>
              <w:t xml:space="preserve">, </w:t>
            </w:r>
            <w:r>
              <w:rPr>
                <w:rFonts w:ascii="Calibri" w:hAnsi="Calibri" w:cs="Calibri"/>
              </w:rPr>
              <w:t>Ф</w:t>
            </w:r>
            <w:r>
              <w:rPr>
                <w:rFonts w:ascii="Arial LatArm" w:hAnsi="Arial LatArm" w:cs="Calibri"/>
              </w:rPr>
              <w:t xml:space="preserve"> 50 </w:t>
            </w:r>
            <w:r>
              <w:rPr>
                <w:rFonts w:ascii="Calibri" w:hAnsi="Calibri" w:cs="Calibri"/>
              </w:rPr>
              <w:t>мм</w:t>
            </w:r>
            <w:r>
              <w:rPr>
                <w:rFonts w:ascii="Arial LatArm" w:hAnsi="Arial LatArm" w:cs="Calibri"/>
              </w:rPr>
              <w:t xml:space="preserve">, </w:t>
            </w:r>
            <w:r>
              <w:rPr>
                <w:rFonts w:ascii="Calibri" w:hAnsi="Calibri" w:cs="Calibri"/>
              </w:rPr>
              <w:t>неиспользованная</w:t>
            </w:r>
            <w:r>
              <w:rPr>
                <w:rFonts w:ascii="Arial LatArm" w:hAnsi="Arial LatArm" w:cs="Calibri"/>
              </w:rPr>
              <w:t xml:space="preserve">. </w:t>
            </w:r>
          </w:p>
        </w:tc>
        <w:tc>
          <w:tcPr>
            <w:tcW w:w="851" w:type="dxa"/>
            <w:vAlign w:val="center"/>
          </w:tcPr>
          <w:p w:rsidR="003B368A" w:rsidRDefault="003B368A" w:rsidP="003B368A">
            <w:pPr>
              <w:jc w:val="center"/>
              <w:rPr>
                <w:rFonts w:ascii="Arial LatArm" w:hAnsi="Arial LatArm" w:cs="Calibri"/>
              </w:rPr>
            </w:pPr>
            <w:r>
              <w:rPr>
                <w:rFonts w:ascii="Calibri" w:hAnsi="Calibri" w:cs="Calibri"/>
              </w:rPr>
              <w:t>метр</w:t>
            </w:r>
          </w:p>
        </w:tc>
        <w:tc>
          <w:tcPr>
            <w:tcW w:w="1149" w:type="dxa"/>
            <w:vAlign w:val="center"/>
          </w:tcPr>
          <w:p w:rsidR="003B368A" w:rsidRDefault="003B368A" w:rsidP="003B368A">
            <w:pPr>
              <w:jc w:val="center"/>
              <w:rPr>
                <w:rFonts w:ascii="Arial LatArm" w:hAnsi="Arial LatArm" w:cs="Arial"/>
              </w:rPr>
            </w:pPr>
          </w:p>
        </w:tc>
        <w:tc>
          <w:tcPr>
            <w:tcW w:w="1620" w:type="dxa"/>
            <w:vAlign w:val="center"/>
          </w:tcPr>
          <w:p w:rsidR="003B368A" w:rsidRDefault="003B368A" w:rsidP="003B368A">
            <w:pPr>
              <w:jc w:val="center"/>
              <w:rPr>
                <w:rFonts w:ascii="Arial LatArm" w:hAnsi="Arial LatArm" w:cs="Arial"/>
              </w:rPr>
            </w:pPr>
          </w:p>
        </w:tc>
        <w:tc>
          <w:tcPr>
            <w:tcW w:w="1314" w:type="dxa"/>
            <w:vAlign w:val="center"/>
          </w:tcPr>
          <w:p w:rsidR="003B368A" w:rsidRDefault="003B368A" w:rsidP="003B368A">
            <w:pPr>
              <w:jc w:val="center"/>
              <w:rPr>
                <w:rFonts w:ascii="Arial LatArm" w:hAnsi="Arial LatArm" w:cs="Arial"/>
              </w:rPr>
            </w:pPr>
            <w:r>
              <w:rPr>
                <w:rFonts w:ascii="Arial LatArm" w:hAnsi="Arial LatArm" w:cs="Arial"/>
              </w:rPr>
              <w:t>2000</w:t>
            </w:r>
          </w:p>
        </w:tc>
      </w:tr>
      <w:tr w:rsidR="003B368A" w:rsidRPr="00576215" w:rsidTr="00A53506">
        <w:trPr>
          <w:trHeight w:val="1031"/>
          <w:jc w:val="center"/>
        </w:trPr>
        <w:tc>
          <w:tcPr>
            <w:tcW w:w="1467" w:type="dxa"/>
            <w:vAlign w:val="center"/>
          </w:tcPr>
          <w:p w:rsidR="003B368A" w:rsidRDefault="003B368A" w:rsidP="003B368A">
            <w:pPr>
              <w:jc w:val="center"/>
              <w:rPr>
                <w:rFonts w:ascii="Arial LatArm" w:hAnsi="Arial LatArm" w:cs="Calibri"/>
              </w:rPr>
            </w:pPr>
            <w:r>
              <w:rPr>
                <w:rFonts w:ascii="Arial LatArm" w:hAnsi="Arial LatArm" w:cs="Calibri"/>
              </w:rPr>
              <w:t>13</w:t>
            </w:r>
          </w:p>
        </w:tc>
        <w:tc>
          <w:tcPr>
            <w:tcW w:w="1593" w:type="dxa"/>
            <w:gridSpan w:val="2"/>
            <w:vAlign w:val="center"/>
          </w:tcPr>
          <w:p w:rsidR="003B368A" w:rsidRDefault="003B368A" w:rsidP="003B368A">
            <w:pPr>
              <w:jc w:val="center"/>
              <w:rPr>
                <w:rFonts w:ascii="Arial Unicode" w:hAnsi="Arial Unicode" w:cs="Arial"/>
              </w:rPr>
            </w:pPr>
            <w:r>
              <w:rPr>
                <w:rFonts w:ascii="Arial Unicode" w:hAnsi="Arial Unicode" w:cs="Arial"/>
              </w:rPr>
              <w:t>18141100</w:t>
            </w:r>
          </w:p>
        </w:tc>
        <w:tc>
          <w:tcPr>
            <w:tcW w:w="1704" w:type="dxa"/>
            <w:vAlign w:val="center"/>
          </w:tcPr>
          <w:p w:rsidR="003B368A" w:rsidRDefault="003B368A" w:rsidP="003B368A">
            <w:pPr>
              <w:jc w:val="center"/>
              <w:rPr>
                <w:rFonts w:ascii="Arial LatArm" w:hAnsi="Arial LatArm" w:cs="Calibri"/>
              </w:rPr>
            </w:pPr>
            <w:r>
              <w:rPr>
                <w:rFonts w:ascii="Calibri" w:hAnsi="Calibri" w:cs="Calibri"/>
              </w:rPr>
              <w:t>Рабочие</w:t>
            </w:r>
            <w:r>
              <w:rPr>
                <w:rFonts w:ascii="Arial LatArm" w:hAnsi="Arial LatArm" w:cs="Calibri"/>
              </w:rPr>
              <w:t xml:space="preserve"> </w:t>
            </w:r>
            <w:r>
              <w:rPr>
                <w:rFonts w:ascii="Calibri" w:hAnsi="Calibri" w:cs="Calibri"/>
              </w:rPr>
              <w:t>перчатки</w:t>
            </w:r>
          </w:p>
        </w:tc>
        <w:tc>
          <w:tcPr>
            <w:tcW w:w="1053" w:type="dxa"/>
            <w:vAlign w:val="center"/>
          </w:tcPr>
          <w:p w:rsidR="003B368A" w:rsidRPr="00C36823" w:rsidRDefault="003B368A" w:rsidP="003B368A">
            <w:pPr>
              <w:widowControl w:val="0"/>
              <w:spacing w:after="120"/>
              <w:jc w:val="center"/>
              <w:rPr>
                <w:rFonts w:ascii="GHEA Grapalat" w:hAnsi="GHEA Grapalat"/>
                <w:sz w:val="22"/>
                <w:szCs w:val="20"/>
              </w:rPr>
            </w:pPr>
          </w:p>
        </w:tc>
        <w:tc>
          <w:tcPr>
            <w:tcW w:w="4678" w:type="dxa"/>
            <w:vAlign w:val="center"/>
          </w:tcPr>
          <w:p w:rsidR="003B368A" w:rsidRDefault="003B368A" w:rsidP="003B368A">
            <w:pPr>
              <w:rPr>
                <w:rFonts w:ascii="Arial LatArm" w:hAnsi="Arial LatArm" w:cs="Calibri"/>
                <w:sz w:val="22"/>
                <w:szCs w:val="22"/>
              </w:rPr>
            </w:pPr>
            <w:r>
              <w:rPr>
                <w:rFonts w:ascii="Calibri" w:hAnsi="Calibri" w:cs="Calibri"/>
                <w:sz w:val="22"/>
                <w:szCs w:val="22"/>
              </w:rPr>
              <w:t>Трикотажные</w:t>
            </w:r>
            <w:r>
              <w:rPr>
                <w:rFonts w:ascii="Arial LatArm" w:hAnsi="Arial LatArm" w:cs="Calibri"/>
                <w:sz w:val="22"/>
                <w:szCs w:val="22"/>
              </w:rPr>
              <w:t xml:space="preserve">, </w:t>
            </w:r>
            <w:r>
              <w:rPr>
                <w:rFonts w:ascii="Calibri" w:hAnsi="Calibri" w:cs="Calibri"/>
                <w:sz w:val="22"/>
                <w:szCs w:val="22"/>
              </w:rPr>
              <w:t>вязка</w:t>
            </w:r>
            <w:r>
              <w:rPr>
                <w:rFonts w:ascii="Arial LatArm" w:hAnsi="Arial LatArm" w:cs="Calibri"/>
                <w:sz w:val="22"/>
                <w:szCs w:val="22"/>
              </w:rPr>
              <w:t xml:space="preserve"> </w:t>
            </w:r>
            <w:r>
              <w:rPr>
                <w:rFonts w:ascii="Calibri" w:hAnsi="Calibri" w:cs="Calibri"/>
                <w:sz w:val="22"/>
                <w:szCs w:val="22"/>
              </w:rPr>
              <w:t>из</w:t>
            </w:r>
            <w:r>
              <w:rPr>
                <w:rFonts w:ascii="Arial LatArm" w:hAnsi="Arial LatArm" w:cs="Calibri"/>
                <w:sz w:val="22"/>
                <w:szCs w:val="22"/>
              </w:rPr>
              <w:t xml:space="preserve"> </w:t>
            </w:r>
            <w:r>
              <w:rPr>
                <w:rFonts w:ascii="Calibri" w:hAnsi="Calibri" w:cs="Calibri"/>
                <w:sz w:val="22"/>
                <w:szCs w:val="22"/>
              </w:rPr>
              <w:t>натурального</w:t>
            </w:r>
            <w:r>
              <w:rPr>
                <w:rFonts w:ascii="Arial LatArm" w:hAnsi="Arial LatArm" w:cs="Calibri"/>
                <w:sz w:val="22"/>
                <w:szCs w:val="22"/>
              </w:rPr>
              <w:t xml:space="preserve"> </w:t>
            </w:r>
            <w:r>
              <w:rPr>
                <w:rFonts w:ascii="Calibri" w:hAnsi="Calibri" w:cs="Calibri"/>
                <w:sz w:val="22"/>
                <w:szCs w:val="22"/>
              </w:rPr>
              <w:t>хлопка</w:t>
            </w:r>
            <w:r>
              <w:rPr>
                <w:rFonts w:ascii="Arial LatArm" w:hAnsi="Arial LatArm" w:cs="Calibri"/>
                <w:sz w:val="22"/>
                <w:szCs w:val="22"/>
              </w:rPr>
              <w:t xml:space="preserve">,  </w:t>
            </w:r>
            <w:r>
              <w:rPr>
                <w:rFonts w:ascii="Calibri" w:hAnsi="Calibri" w:cs="Calibri"/>
                <w:sz w:val="22"/>
                <w:szCs w:val="22"/>
              </w:rPr>
              <w:t>класс</w:t>
            </w:r>
            <w:r>
              <w:rPr>
                <w:rFonts w:ascii="Arial LatArm" w:hAnsi="Arial LatArm" w:cs="Calibri"/>
                <w:sz w:val="22"/>
                <w:szCs w:val="22"/>
              </w:rPr>
              <w:t xml:space="preserve"> </w:t>
            </w:r>
            <w:r>
              <w:rPr>
                <w:rFonts w:ascii="Calibri" w:hAnsi="Calibri" w:cs="Calibri"/>
                <w:sz w:val="22"/>
                <w:szCs w:val="22"/>
              </w:rPr>
              <w:t>вязки</w:t>
            </w:r>
            <w:r>
              <w:rPr>
                <w:rFonts w:ascii="Arial LatArm" w:hAnsi="Arial LatArm" w:cs="Calibri"/>
                <w:sz w:val="22"/>
                <w:szCs w:val="22"/>
              </w:rPr>
              <w:t xml:space="preserve">-10, </w:t>
            </w:r>
            <w:r>
              <w:rPr>
                <w:rFonts w:ascii="Calibri" w:hAnsi="Calibri" w:cs="Calibri"/>
                <w:sz w:val="22"/>
                <w:szCs w:val="22"/>
              </w:rPr>
              <w:t>вес</w:t>
            </w:r>
            <w:r>
              <w:rPr>
                <w:rFonts w:ascii="Arial LatArm" w:hAnsi="Arial LatArm" w:cs="Calibri"/>
                <w:sz w:val="22"/>
                <w:szCs w:val="22"/>
              </w:rPr>
              <w:t xml:space="preserve"> </w:t>
            </w:r>
            <w:r>
              <w:rPr>
                <w:rFonts w:ascii="Calibri" w:hAnsi="Calibri" w:cs="Calibri"/>
                <w:sz w:val="22"/>
                <w:szCs w:val="22"/>
              </w:rPr>
              <w:t>одной</w:t>
            </w:r>
            <w:r>
              <w:rPr>
                <w:rFonts w:ascii="Arial LatArm" w:hAnsi="Arial LatArm" w:cs="Calibri"/>
                <w:sz w:val="22"/>
                <w:szCs w:val="22"/>
              </w:rPr>
              <w:t xml:space="preserve"> </w:t>
            </w:r>
            <w:r>
              <w:rPr>
                <w:rFonts w:ascii="Calibri" w:hAnsi="Calibri" w:cs="Calibri"/>
                <w:sz w:val="22"/>
                <w:szCs w:val="22"/>
              </w:rPr>
              <w:t>пары</w:t>
            </w:r>
            <w:r>
              <w:rPr>
                <w:rFonts w:ascii="Arial LatArm" w:hAnsi="Arial LatArm" w:cs="Calibri"/>
                <w:sz w:val="22"/>
                <w:szCs w:val="22"/>
              </w:rPr>
              <w:t>-</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менее</w:t>
            </w:r>
            <w:r>
              <w:rPr>
                <w:rFonts w:ascii="Arial LatArm" w:hAnsi="Arial LatArm" w:cs="Calibri"/>
                <w:sz w:val="22"/>
                <w:szCs w:val="22"/>
              </w:rPr>
              <w:t xml:space="preserve"> 40 </w:t>
            </w:r>
            <w:r>
              <w:rPr>
                <w:rFonts w:ascii="Calibri" w:hAnsi="Calibri" w:cs="Calibri"/>
                <w:sz w:val="22"/>
                <w:szCs w:val="22"/>
              </w:rPr>
              <w:t>грамм</w:t>
            </w:r>
            <w:r>
              <w:rPr>
                <w:rFonts w:ascii="Arial LatArm" w:hAnsi="Arial LatArm" w:cs="Calibri"/>
                <w:sz w:val="22"/>
                <w:szCs w:val="22"/>
              </w:rPr>
              <w:t xml:space="preserve">, </w:t>
            </w:r>
            <w:r>
              <w:rPr>
                <w:rFonts w:ascii="Calibri" w:hAnsi="Calibri" w:cs="Calibri"/>
                <w:sz w:val="22"/>
                <w:szCs w:val="22"/>
              </w:rPr>
              <w:t>с</w:t>
            </w:r>
            <w:r>
              <w:rPr>
                <w:rFonts w:ascii="Arial LatArm" w:hAnsi="Arial LatArm" w:cs="Calibri"/>
                <w:sz w:val="22"/>
                <w:szCs w:val="22"/>
              </w:rPr>
              <w:t xml:space="preserve"> </w:t>
            </w:r>
            <w:r>
              <w:rPr>
                <w:rFonts w:ascii="Calibri" w:hAnsi="Calibri" w:cs="Calibri"/>
                <w:sz w:val="22"/>
                <w:szCs w:val="22"/>
              </w:rPr>
              <w:t>дополнительным</w:t>
            </w:r>
            <w:r>
              <w:rPr>
                <w:rFonts w:ascii="Arial LatArm" w:hAnsi="Arial LatArm" w:cs="Calibri"/>
                <w:sz w:val="22"/>
                <w:szCs w:val="22"/>
              </w:rPr>
              <w:t xml:space="preserve"> </w:t>
            </w:r>
            <w:r>
              <w:rPr>
                <w:rFonts w:ascii="Calibri" w:hAnsi="Calibri" w:cs="Calibri"/>
                <w:sz w:val="22"/>
                <w:szCs w:val="22"/>
              </w:rPr>
              <w:t>латексовым</w:t>
            </w:r>
            <w:r>
              <w:rPr>
                <w:rFonts w:ascii="Arial LatArm" w:hAnsi="Arial LatArm" w:cs="Calibri"/>
                <w:sz w:val="22"/>
                <w:szCs w:val="22"/>
              </w:rPr>
              <w:t>-</w:t>
            </w:r>
            <w:r>
              <w:rPr>
                <w:rFonts w:ascii="Calibri" w:hAnsi="Calibri" w:cs="Calibri"/>
                <w:sz w:val="22"/>
                <w:szCs w:val="22"/>
              </w:rPr>
              <w:t>покрытием</w:t>
            </w:r>
            <w:r>
              <w:rPr>
                <w:rFonts w:ascii="Arial LatArm" w:hAnsi="Arial LatArm" w:cs="Calibri"/>
                <w:sz w:val="22"/>
                <w:szCs w:val="22"/>
              </w:rPr>
              <w:t xml:space="preserve">, </w:t>
            </w:r>
            <w:r>
              <w:rPr>
                <w:rFonts w:ascii="Calibri" w:hAnsi="Calibri" w:cs="Calibri"/>
                <w:sz w:val="22"/>
                <w:szCs w:val="22"/>
              </w:rPr>
              <w:t>полный</w:t>
            </w:r>
            <w:r>
              <w:rPr>
                <w:rFonts w:ascii="Arial LatArm" w:hAnsi="Arial LatArm" w:cs="Calibri"/>
                <w:sz w:val="22"/>
                <w:szCs w:val="22"/>
              </w:rPr>
              <w:t xml:space="preserve"> </w:t>
            </w:r>
            <w:r>
              <w:rPr>
                <w:rFonts w:ascii="Calibri" w:hAnsi="Calibri" w:cs="Calibri"/>
                <w:sz w:val="22"/>
                <w:szCs w:val="22"/>
              </w:rPr>
              <w:t>облив</w:t>
            </w:r>
            <w:r>
              <w:rPr>
                <w:rFonts w:ascii="Arial LatArm" w:hAnsi="Arial LatArm" w:cs="Calibri"/>
                <w:sz w:val="22"/>
                <w:szCs w:val="22"/>
              </w:rPr>
              <w:t xml:space="preserve"> </w:t>
            </w:r>
            <w:r>
              <w:rPr>
                <w:rFonts w:ascii="Calibri" w:hAnsi="Calibri" w:cs="Calibri"/>
                <w:sz w:val="22"/>
                <w:szCs w:val="22"/>
              </w:rPr>
              <w:t>ладонной</w:t>
            </w:r>
            <w:r>
              <w:rPr>
                <w:rFonts w:ascii="Arial LatArm" w:hAnsi="Arial LatArm" w:cs="Calibri"/>
                <w:sz w:val="22"/>
                <w:szCs w:val="22"/>
              </w:rPr>
              <w:t xml:space="preserve"> </w:t>
            </w:r>
            <w:r>
              <w:rPr>
                <w:rFonts w:ascii="Calibri" w:hAnsi="Calibri" w:cs="Calibri"/>
                <w:sz w:val="22"/>
                <w:szCs w:val="22"/>
              </w:rPr>
              <w:t>части</w:t>
            </w:r>
            <w:r>
              <w:rPr>
                <w:rFonts w:ascii="Arial LatArm" w:hAnsi="Arial LatArm" w:cs="Calibri"/>
                <w:sz w:val="22"/>
                <w:szCs w:val="22"/>
              </w:rPr>
              <w:t xml:space="preserve">, </w:t>
            </w:r>
            <w:r>
              <w:rPr>
                <w:rFonts w:ascii="Calibri" w:hAnsi="Calibri" w:cs="Calibri"/>
                <w:sz w:val="22"/>
                <w:szCs w:val="22"/>
              </w:rPr>
              <w:t>предназначена</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защиты</w:t>
            </w:r>
            <w:r>
              <w:rPr>
                <w:rFonts w:ascii="Arial LatArm" w:hAnsi="Arial LatArm" w:cs="Calibri"/>
                <w:sz w:val="22"/>
                <w:szCs w:val="22"/>
              </w:rPr>
              <w:t xml:space="preserve"> </w:t>
            </w:r>
            <w:r>
              <w:rPr>
                <w:rFonts w:ascii="Calibri" w:hAnsi="Calibri" w:cs="Calibri"/>
                <w:sz w:val="22"/>
                <w:szCs w:val="22"/>
              </w:rPr>
              <w:t>рук</w:t>
            </w:r>
            <w:r>
              <w:rPr>
                <w:rFonts w:ascii="Arial LatArm" w:hAnsi="Arial LatArm" w:cs="Calibri"/>
                <w:sz w:val="22"/>
                <w:szCs w:val="22"/>
              </w:rPr>
              <w:t xml:space="preserve">, </w:t>
            </w:r>
            <w:r>
              <w:rPr>
                <w:rFonts w:ascii="Calibri" w:hAnsi="Calibri" w:cs="Calibri"/>
                <w:sz w:val="22"/>
                <w:szCs w:val="22"/>
              </w:rPr>
              <w:t>размеры</w:t>
            </w:r>
            <w:r>
              <w:rPr>
                <w:rFonts w:ascii="Arial LatArm" w:hAnsi="Arial LatArm" w:cs="Calibri"/>
                <w:sz w:val="22"/>
                <w:szCs w:val="22"/>
              </w:rPr>
              <w:t>-</w:t>
            </w:r>
            <w:r>
              <w:rPr>
                <w:rFonts w:ascii="Calibri" w:hAnsi="Calibri" w:cs="Calibri"/>
                <w:sz w:val="22"/>
                <w:szCs w:val="22"/>
              </w:rPr>
              <w:t>согласно</w:t>
            </w:r>
            <w:r>
              <w:rPr>
                <w:rFonts w:ascii="Arial LatArm" w:hAnsi="Arial LatArm" w:cs="Calibri"/>
                <w:sz w:val="22"/>
                <w:szCs w:val="22"/>
              </w:rPr>
              <w:t xml:space="preserve"> </w:t>
            </w:r>
            <w:r>
              <w:rPr>
                <w:rFonts w:ascii="Calibri" w:hAnsi="Calibri" w:cs="Calibri"/>
                <w:sz w:val="22"/>
                <w:szCs w:val="22"/>
              </w:rPr>
              <w:t>заявке</w:t>
            </w:r>
            <w:r>
              <w:rPr>
                <w:rFonts w:ascii="Arial LatArm" w:hAnsi="Arial LatArm" w:cs="Calibri"/>
                <w:sz w:val="22"/>
                <w:szCs w:val="22"/>
              </w:rPr>
              <w:t xml:space="preserve">, </w:t>
            </w:r>
            <w:r>
              <w:rPr>
                <w:rFonts w:ascii="Calibri" w:hAnsi="Calibri" w:cs="Calibri"/>
                <w:sz w:val="22"/>
                <w:szCs w:val="22"/>
              </w:rPr>
              <w:t>неиспользованные</w:t>
            </w:r>
            <w:r>
              <w:rPr>
                <w:rFonts w:ascii="Arial LatArm" w:hAnsi="Arial LatArm" w:cs="Calibri"/>
                <w:sz w:val="22"/>
                <w:szCs w:val="22"/>
              </w:rPr>
              <w:t>.</w:t>
            </w:r>
          </w:p>
        </w:tc>
        <w:tc>
          <w:tcPr>
            <w:tcW w:w="851" w:type="dxa"/>
            <w:vAlign w:val="center"/>
          </w:tcPr>
          <w:p w:rsidR="003B368A" w:rsidRDefault="003B368A" w:rsidP="003B368A">
            <w:pPr>
              <w:jc w:val="center"/>
              <w:rPr>
                <w:rFonts w:ascii="Arial LatArm" w:hAnsi="Arial LatArm" w:cs="Calibri"/>
              </w:rPr>
            </w:pPr>
            <w:r>
              <w:rPr>
                <w:rFonts w:ascii="Calibri" w:hAnsi="Calibri" w:cs="Calibri"/>
              </w:rPr>
              <w:t>пара</w:t>
            </w:r>
          </w:p>
        </w:tc>
        <w:tc>
          <w:tcPr>
            <w:tcW w:w="1149" w:type="dxa"/>
            <w:vAlign w:val="center"/>
          </w:tcPr>
          <w:p w:rsidR="003B368A" w:rsidRDefault="003B368A" w:rsidP="003B368A">
            <w:pPr>
              <w:jc w:val="center"/>
              <w:rPr>
                <w:rFonts w:ascii="Arial LatArm" w:hAnsi="Arial LatArm" w:cs="Arial"/>
              </w:rPr>
            </w:pPr>
          </w:p>
        </w:tc>
        <w:tc>
          <w:tcPr>
            <w:tcW w:w="1620" w:type="dxa"/>
            <w:vAlign w:val="center"/>
          </w:tcPr>
          <w:p w:rsidR="003B368A" w:rsidRDefault="003B368A" w:rsidP="003B368A">
            <w:pPr>
              <w:jc w:val="center"/>
              <w:rPr>
                <w:rFonts w:ascii="Arial LatArm" w:hAnsi="Arial LatArm" w:cs="Arial"/>
              </w:rPr>
            </w:pPr>
          </w:p>
        </w:tc>
        <w:tc>
          <w:tcPr>
            <w:tcW w:w="1314" w:type="dxa"/>
            <w:vAlign w:val="center"/>
          </w:tcPr>
          <w:p w:rsidR="003B368A" w:rsidRDefault="003B368A" w:rsidP="003B368A">
            <w:pPr>
              <w:jc w:val="center"/>
              <w:rPr>
                <w:rFonts w:ascii="Arial LatArm" w:hAnsi="Arial LatArm" w:cs="Arial"/>
              </w:rPr>
            </w:pPr>
            <w:r>
              <w:rPr>
                <w:rFonts w:ascii="Arial LatArm" w:hAnsi="Arial LatArm" w:cs="Arial"/>
              </w:rPr>
              <w:t>4000</w:t>
            </w:r>
          </w:p>
        </w:tc>
      </w:tr>
      <w:tr w:rsidR="003B368A" w:rsidRPr="00576215" w:rsidTr="00A53506">
        <w:trPr>
          <w:trHeight w:val="1031"/>
          <w:jc w:val="center"/>
        </w:trPr>
        <w:tc>
          <w:tcPr>
            <w:tcW w:w="1467" w:type="dxa"/>
            <w:vAlign w:val="center"/>
          </w:tcPr>
          <w:p w:rsidR="003B368A" w:rsidRDefault="003B368A" w:rsidP="003B368A">
            <w:pPr>
              <w:jc w:val="center"/>
              <w:rPr>
                <w:rFonts w:ascii="Arial LatArm" w:hAnsi="Arial LatArm" w:cs="Calibri"/>
              </w:rPr>
            </w:pPr>
            <w:r>
              <w:rPr>
                <w:rFonts w:ascii="Arial LatArm" w:hAnsi="Arial LatArm" w:cs="Calibri"/>
              </w:rPr>
              <w:t>14</w:t>
            </w:r>
          </w:p>
        </w:tc>
        <w:tc>
          <w:tcPr>
            <w:tcW w:w="1593" w:type="dxa"/>
            <w:gridSpan w:val="2"/>
            <w:vAlign w:val="center"/>
          </w:tcPr>
          <w:p w:rsidR="003B368A" w:rsidRDefault="003B368A" w:rsidP="003B368A">
            <w:pPr>
              <w:jc w:val="center"/>
              <w:rPr>
                <w:rFonts w:ascii="Arial Unicode" w:hAnsi="Arial Unicode" w:cs="Arial"/>
              </w:rPr>
            </w:pPr>
            <w:r>
              <w:rPr>
                <w:rFonts w:ascii="Arial Unicode" w:hAnsi="Arial Unicode" w:cs="Arial"/>
              </w:rPr>
              <w:t>31651400</w:t>
            </w:r>
          </w:p>
        </w:tc>
        <w:tc>
          <w:tcPr>
            <w:tcW w:w="1704" w:type="dxa"/>
            <w:vAlign w:val="center"/>
          </w:tcPr>
          <w:p w:rsidR="003B368A" w:rsidRDefault="003B368A" w:rsidP="003B368A">
            <w:pPr>
              <w:jc w:val="center"/>
              <w:rPr>
                <w:rFonts w:ascii="Arial LatArm" w:hAnsi="Arial LatArm" w:cs="Calibri"/>
              </w:rPr>
            </w:pPr>
            <w:r>
              <w:rPr>
                <w:rFonts w:ascii="Calibri" w:hAnsi="Calibri" w:cs="Calibri"/>
              </w:rPr>
              <w:t>Изолента</w:t>
            </w:r>
          </w:p>
        </w:tc>
        <w:tc>
          <w:tcPr>
            <w:tcW w:w="1053" w:type="dxa"/>
            <w:vAlign w:val="center"/>
          </w:tcPr>
          <w:p w:rsidR="003B368A" w:rsidRPr="00C36823" w:rsidRDefault="003B368A" w:rsidP="003B368A">
            <w:pPr>
              <w:widowControl w:val="0"/>
              <w:spacing w:after="120"/>
              <w:jc w:val="center"/>
              <w:rPr>
                <w:rFonts w:ascii="GHEA Grapalat" w:hAnsi="GHEA Grapalat"/>
                <w:sz w:val="22"/>
                <w:szCs w:val="20"/>
              </w:rPr>
            </w:pPr>
          </w:p>
        </w:tc>
        <w:tc>
          <w:tcPr>
            <w:tcW w:w="4678" w:type="dxa"/>
            <w:vAlign w:val="center"/>
          </w:tcPr>
          <w:p w:rsidR="003B368A" w:rsidRDefault="003B368A" w:rsidP="003B368A">
            <w:pPr>
              <w:rPr>
                <w:rFonts w:ascii="Arial LatArm" w:hAnsi="Arial LatArm" w:cs="Calibri"/>
                <w:sz w:val="22"/>
                <w:szCs w:val="22"/>
              </w:rPr>
            </w:pPr>
            <w:r>
              <w:rPr>
                <w:rFonts w:ascii="Calibri" w:hAnsi="Calibri" w:cs="Calibri"/>
                <w:sz w:val="22"/>
                <w:szCs w:val="22"/>
              </w:rPr>
              <w:t>Предназначена</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обмотки</w:t>
            </w:r>
            <w:r>
              <w:rPr>
                <w:rFonts w:ascii="Arial LatArm" w:hAnsi="Arial LatArm" w:cs="Calibri"/>
                <w:sz w:val="22"/>
                <w:szCs w:val="22"/>
              </w:rPr>
              <w:t xml:space="preserve"> </w:t>
            </w:r>
            <w:r>
              <w:rPr>
                <w:rFonts w:ascii="Calibri" w:hAnsi="Calibri" w:cs="Calibri"/>
                <w:sz w:val="22"/>
                <w:szCs w:val="22"/>
              </w:rPr>
              <w:t>проводов</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кабелей</w:t>
            </w:r>
            <w:r>
              <w:rPr>
                <w:rFonts w:ascii="Arial LatArm" w:hAnsi="Arial LatArm" w:cs="Calibri"/>
                <w:sz w:val="22"/>
                <w:szCs w:val="22"/>
              </w:rPr>
              <w:t xml:space="preserve"> </w:t>
            </w:r>
            <w:r>
              <w:rPr>
                <w:rFonts w:ascii="Calibri" w:hAnsi="Calibri" w:cs="Calibri"/>
                <w:sz w:val="22"/>
                <w:szCs w:val="22"/>
              </w:rPr>
              <w:t>с</w:t>
            </w:r>
            <w:r>
              <w:rPr>
                <w:rFonts w:ascii="Arial LatArm" w:hAnsi="Arial LatArm" w:cs="Calibri"/>
                <w:sz w:val="22"/>
                <w:szCs w:val="22"/>
              </w:rPr>
              <w:t xml:space="preserve"> </w:t>
            </w:r>
            <w:r>
              <w:rPr>
                <w:rFonts w:ascii="Calibri" w:hAnsi="Calibri" w:cs="Calibri"/>
                <w:sz w:val="22"/>
                <w:szCs w:val="22"/>
              </w:rPr>
              <w:t>целью</w:t>
            </w:r>
            <w:r>
              <w:rPr>
                <w:rFonts w:ascii="Arial LatArm" w:hAnsi="Arial LatArm" w:cs="Calibri"/>
                <w:sz w:val="22"/>
                <w:szCs w:val="22"/>
              </w:rPr>
              <w:t xml:space="preserve"> </w:t>
            </w:r>
            <w:r>
              <w:rPr>
                <w:rFonts w:ascii="Calibri" w:hAnsi="Calibri" w:cs="Calibri"/>
                <w:sz w:val="22"/>
                <w:szCs w:val="22"/>
              </w:rPr>
              <w:t>их</w:t>
            </w:r>
            <w:r>
              <w:rPr>
                <w:rFonts w:ascii="Arial LatArm" w:hAnsi="Arial LatArm" w:cs="Calibri"/>
                <w:sz w:val="22"/>
                <w:szCs w:val="22"/>
              </w:rPr>
              <w:t xml:space="preserve"> </w:t>
            </w:r>
            <w:r>
              <w:rPr>
                <w:rFonts w:ascii="Calibri" w:hAnsi="Calibri" w:cs="Calibri"/>
                <w:sz w:val="22"/>
                <w:szCs w:val="22"/>
              </w:rPr>
              <w:t>электроизоляции</w:t>
            </w:r>
            <w:r>
              <w:rPr>
                <w:rFonts w:ascii="Arial LatArm" w:hAnsi="Arial LatArm" w:cs="Calibri"/>
                <w:sz w:val="22"/>
                <w:szCs w:val="22"/>
              </w:rPr>
              <w:t xml:space="preserve">, </w:t>
            </w:r>
            <w:r>
              <w:rPr>
                <w:rFonts w:ascii="Calibri" w:hAnsi="Calibri" w:cs="Calibri"/>
                <w:sz w:val="22"/>
                <w:szCs w:val="22"/>
              </w:rPr>
              <w:t>высокая</w:t>
            </w:r>
            <w:r>
              <w:rPr>
                <w:rFonts w:ascii="Arial LatArm" w:hAnsi="Arial LatArm" w:cs="Calibri"/>
                <w:sz w:val="22"/>
                <w:szCs w:val="22"/>
              </w:rPr>
              <w:t xml:space="preserve"> </w:t>
            </w:r>
            <w:r>
              <w:rPr>
                <w:rFonts w:ascii="Calibri" w:hAnsi="Calibri" w:cs="Calibri"/>
                <w:sz w:val="22"/>
                <w:szCs w:val="22"/>
              </w:rPr>
              <w:t>эластичность</w:t>
            </w:r>
            <w:r>
              <w:rPr>
                <w:rFonts w:ascii="Arial LatArm" w:hAnsi="Arial LatArm" w:cs="Calibri"/>
                <w:sz w:val="22"/>
                <w:szCs w:val="22"/>
              </w:rPr>
              <w:t xml:space="preserve">, </w:t>
            </w:r>
            <w:r>
              <w:rPr>
                <w:rFonts w:ascii="Calibri" w:hAnsi="Calibri" w:cs="Calibri"/>
                <w:sz w:val="22"/>
                <w:szCs w:val="22"/>
              </w:rPr>
              <w:t>высокая</w:t>
            </w:r>
            <w:r>
              <w:rPr>
                <w:rFonts w:ascii="Arial LatArm" w:hAnsi="Arial LatArm" w:cs="Calibri"/>
                <w:sz w:val="22"/>
                <w:szCs w:val="22"/>
              </w:rPr>
              <w:t xml:space="preserve"> </w:t>
            </w:r>
            <w:r>
              <w:rPr>
                <w:rFonts w:ascii="Calibri" w:hAnsi="Calibri" w:cs="Calibri"/>
                <w:sz w:val="22"/>
                <w:szCs w:val="22"/>
              </w:rPr>
              <w:t>клейкость</w:t>
            </w:r>
            <w:r>
              <w:rPr>
                <w:rFonts w:ascii="Arial LatArm" w:hAnsi="Arial LatArm" w:cs="Calibri"/>
                <w:sz w:val="22"/>
                <w:szCs w:val="22"/>
              </w:rPr>
              <w:t xml:space="preserve">, </w:t>
            </w:r>
            <w:r>
              <w:rPr>
                <w:rFonts w:ascii="Calibri" w:hAnsi="Calibri" w:cs="Calibri"/>
                <w:sz w:val="22"/>
                <w:szCs w:val="22"/>
              </w:rPr>
              <w:t>ПВХ</w:t>
            </w:r>
            <w:r>
              <w:rPr>
                <w:rFonts w:ascii="Arial LatArm" w:hAnsi="Arial LatArm" w:cs="Calibri"/>
                <w:sz w:val="22"/>
                <w:szCs w:val="22"/>
              </w:rPr>
              <w:t xml:space="preserve">, </w:t>
            </w:r>
            <w:r>
              <w:rPr>
                <w:rFonts w:ascii="Calibri" w:hAnsi="Calibri" w:cs="Calibri"/>
                <w:sz w:val="22"/>
                <w:szCs w:val="22"/>
              </w:rPr>
              <w:t>самоклеящаяся</w:t>
            </w:r>
            <w:r>
              <w:rPr>
                <w:rFonts w:ascii="Arial LatArm" w:hAnsi="Arial LatArm" w:cs="Calibri"/>
                <w:sz w:val="22"/>
                <w:szCs w:val="22"/>
              </w:rPr>
              <w:t xml:space="preserve">, </w:t>
            </w:r>
            <w:r>
              <w:rPr>
                <w:rFonts w:ascii="Calibri" w:hAnsi="Calibri" w:cs="Calibri"/>
                <w:sz w:val="22"/>
                <w:szCs w:val="22"/>
              </w:rPr>
              <w:t>свойства</w:t>
            </w:r>
            <w:r>
              <w:rPr>
                <w:rFonts w:ascii="Arial LatArm" w:hAnsi="Arial LatArm" w:cs="Calibri"/>
                <w:sz w:val="22"/>
                <w:szCs w:val="22"/>
              </w:rPr>
              <w:t xml:space="preserve"> </w:t>
            </w:r>
            <w:r>
              <w:rPr>
                <w:rFonts w:ascii="Calibri" w:hAnsi="Calibri" w:cs="Calibri"/>
                <w:sz w:val="22"/>
                <w:szCs w:val="22"/>
              </w:rPr>
              <w:t>сохраняются</w:t>
            </w:r>
            <w:r>
              <w:rPr>
                <w:rFonts w:ascii="Arial LatArm" w:hAnsi="Arial LatArm" w:cs="Calibri"/>
                <w:sz w:val="22"/>
                <w:szCs w:val="22"/>
              </w:rPr>
              <w:t xml:space="preserve"> </w:t>
            </w:r>
            <w:r>
              <w:rPr>
                <w:rFonts w:ascii="Calibri" w:hAnsi="Calibri" w:cs="Calibri"/>
                <w:sz w:val="22"/>
                <w:szCs w:val="22"/>
              </w:rPr>
              <w:t>в</w:t>
            </w:r>
            <w:r>
              <w:rPr>
                <w:rFonts w:ascii="Arial LatArm" w:hAnsi="Arial LatArm" w:cs="Calibri"/>
                <w:sz w:val="22"/>
                <w:szCs w:val="22"/>
              </w:rPr>
              <w:t xml:space="preserve"> </w:t>
            </w:r>
            <w:r>
              <w:rPr>
                <w:rFonts w:ascii="Calibri" w:hAnsi="Calibri" w:cs="Calibri"/>
                <w:sz w:val="22"/>
                <w:szCs w:val="22"/>
              </w:rPr>
              <w:t>диапазоне</w:t>
            </w:r>
            <w:r>
              <w:rPr>
                <w:rFonts w:ascii="Arial LatArm" w:hAnsi="Arial LatArm" w:cs="Calibri"/>
                <w:sz w:val="22"/>
                <w:szCs w:val="22"/>
              </w:rPr>
              <w:t xml:space="preserve"> </w:t>
            </w:r>
            <w:r>
              <w:rPr>
                <w:rFonts w:ascii="Calibri" w:hAnsi="Calibri" w:cs="Calibri"/>
                <w:sz w:val="22"/>
                <w:szCs w:val="22"/>
              </w:rPr>
              <w:t>температур</w:t>
            </w:r>
            <w:r>
              <w:rPr>
                <w:rFonts w:ascii="Arial LatArm" w:hAnsi="Arial LatArm" w:cs="Calibri"/>
                <w:sz w:val="22"/>
                <w:szCs w:val="22"/>
              </w:rPr>
              <w:t xml:space="preserve"> </w:t>
            </w:r>
            <w:r>
              <w:rPr>
                <w:rFonts w:ascii="Calibri" w:hAnsi="Calibri" w:cs="Calibri"/>
                <w:sz w:val="22"/>
                <w:szCs w:val="22"/>
              </w:rPr>
              <w:t>от</w:t>
            </w:r>
            <w:r>
              <w:rPr>
                <w:rFonts w:ascii="Arial LatArm" w:hAnsi="Arial LatArm" w:cs="Calibri"/>
                <w:sz w:val="22"/>
                <w:szCs w:val="22"/>
              </w:rPr>
              <w:t xml:space="preserve"> -30 </w:t>
            </w:r>
            <w:r>
              <w:rPr>
                <w:rFonts w:ascii="Calibri" w:hAnsi="Calibri" w:cs="Calibri"/>
                <w:sz w:val="22"/>
                <w:szCs w:val="22"/>
              </w:rPr>
              <w:t>до</w:t>
            </w:r>
            <w:r>
              <w:rPr>
                <w:rFonts w:ascii="Arial LatArm" w:hAnsi="Arial LatArm" w:cs="Calibri"/>
                <w:sz w:val="22"/>
                <w:szCs w:val="22"/>
              </w:rPr>
              <w:t xml:space="preserve"> + 70 C, </w:t>
            </w:r>
            <w:r>
              <w:rPr>
                <w:rFonts w:ascii="Calibri" w:hAnsi="Calibri" w:cs="Calibri"/>
                <w:sz w:val="22"/>
                <w:szCs w:val="22"/>
              </w:rPr>
              <w:t>обернута</w:t>
            </w:r>
            <w:r>
              <w:rPr>
                <w:rFonts w:ascii="Arial LatArm" w:hAnsi="Arial LatArm" w:cs="Calibri"/>
                <w:sz w:val="22"/>
                <w:szCs w:val="22"/>
              </w:rPr>
              <w:t xml:space="preserve"> </w:t>
            </w:r>
            <w:r>
              <w:rPr>
                <w:rFonts w:ascii="Calibri" w:hAnsi="Calibri" w:cs="Calibri"/>
                <w:sz w:val="22"/>
                <w:szCs w:val="22"/>
              </w:rPr>
              <w:t>в</w:t>
            </w:r>
            <w:r>
              <w:rPr>
                <w:rFonts w:ascii="Arial LatArm" w:hAnsi="Arial LatArm" w:cs="Calibri"/>
                <w:sz w:val="22"/>
                <w:szCs w:val="22"/>
              </w:rPr>
              <w:t xml:space="preserve"> </w:t>
            </w:r>
            <w:r>
              <w:rPr>
                <w:rFonts w:ascii="Calibri" w:hAnsi="Calibri" w:cs="Calibri"/>
                <w:sz w:val="22"/>
                <w:szCs w:val="22"/>
              </w:rPr>
              <w:t>рулон</w:t>
            </w:r>
            <w:r>
              <w:rPr>
                <w:rFonts w:ascii="Arial LatArm" w:hAnsi="Arial LatArm" w:cs="Calibri"/>
                <w:sz w:val="22"/>
                <w:szCs w:val="22"/>
              </w:rPr>
              <w:t xml:space="preserve">, </w:t>
            </w:r>
            <w:r>
              <w:rPr>
                <w:rFonts w:ascii="Calibri" w:hAnsi="Calibri" w:cs="Calibri"/>
                <w:sz w:val="22"/>
                <w:szCs w:val="22"/>
              </w:rPr>
              <w:t>ширина</w:t>
            </w:r>
            <w:r>
              <w:rPr>
                <w:rFonts w:ascii="Arial LatArm" w:hAnsi="Arial LatArm" w:cs="Calibri"/>
                <w:sz w:val="22"/>
                <w:szCs w:val="22"/>
              </w:rPr>
              <w:t xml:space="preserve"> </w:t>
            </w:r>
            <w:r>
              <w:rPr>
                <w:rFonts w:ascii="Calibri" w:hAnsi="Calibri" w:cs="Calibri"/>
                <w:sz w:val="22"/>
                <w:szCs w:val="22"/>
              </w:rPr>
              <w:t>рулона</w:t>
            </w:r>
            <w:r>
              <w:rPr>
                <w:rFonts w:ascii="Arial LatArm" w:hAnsi="Arial LatArm" w:cs="Calibri"/>
                <w:sz w:val="22"/>
                <w:szCs w:val="22"/>
              </w:rPr>
              <w:t xml:space="preserve"> 19</w:t>
            </w:r>
            <w:r>
              <w:rPr>
                <w:rFonts w:ascii="Calibri" w:hAnsi="Calibri" w:cs="Calibri"/>
                <w:sz w:val="22"/>
                <w:szCs w:val="22"/>
              </w:rPr>
              <w:t>мм</w:t>
            </w:r>
            <w:r>
              <w:rPr>
                <w:rFonts w:ascii="Arial LatArm" w:hAnsi="Arial LatArm" w:cs="Calibri"/>
                <w:sz w:val="22"/>
                <w:szCs w:val="22"/>
              </w:rPr>
              <w:t xml:space="preserve"> +-1</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толщина</w:t>
            </w:r>
            <w:r>
              <w:rPr>
                <w:rFonts w:ascii="Arial LatArm" w:hAnsi="Arial LatArm" w:cs="Calibri"/>
                <w:sz w:val="22"/>
                <w:szCs w:val="22"/>
              </w:rPr>
              <w:t xml:space="preserve"> 0.13 </w:t>
            </w:r>
            <w:r>
              <w:rPr>
                <w:rFonts w:ascii="Calibri" w:hAnsi="Calibri" w:cs="Calibri"/>
                <w:sz w:val="22"/>
                <w:szCs w:val="22"/>
              </w:rPr>
              <w:t>до</w:t>
            </w:r>
            <w:r>
              <w:rPr>
                <w:rFonts w:ascii="Arial LatArm" w:hAnsi="Arial LatArm" w:cs="Calibri"/>
                <w:sz w:val="22"/>
                <w:szCs w:val="22"/>
              </w:rPr>
              <w:t xml:space="preserve"> 0.15</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длина</w:t>
            </w:r>
            <w:r>
              <w:rPr>
                <w:rFonts w:ascii="Arial LatArm" w:hAnsi="Arial LatArm" w:cs="Calibri"/>
                <w:sz w:val="22"/>
                <w:szCs w:val="22"/>
              </w:rPr>
              <w:t xml:space="preserve"> 10</w:t>
            </w:r>
            <w:r>
              <w:rPr>
                <w:rFonts w:ascii="Calibri" w:hAnsi="Calibri" w:cs="Calibri"/>
                <w:sz w:val="22"/>
                <w:szCs w:val="22"/>
              </w:rPr>
              <w:t>м</w:t>
            </w:r>
            <w:r>
              <w:rPr>
                <w:rFonts w:ascii="Arial LatArm" w:hAnsi="Arial LatArm" w:cs="Calibri"/>
                <w:sz w:val="22"/>
                <w:szCs w:val="22"/>
              </w:rPr>
              <w:t xml:space="preserve">, </w:t>
            </w:r>
            <w:r>
              <w:rPr>
                <w:rFonts w:ascii="Calibri" w:hAnsi="Calibri" w:cs="Calibri"/>
                <w:sz w:val="22"/>
                <w:szCs w:val="22"/>
              </w:rPr>
              <w:t>неиспользованная</w:t>
            </w:r>
            <w:r>
              <w:rPr>
                <w:rFonts w:ascii="Arial LatArm" w:hAnsi="Arial LatArm" w:cs="Calibri"/>
                <w:sz w:val="22"/>
                <w:szCs w:val="22"/>
              </w:rPr>
              <w:t xml:space="preserve">. </w:t>
            </w:r>
          </w:p>
        </w:tc>
        <w:tc>
          <w:tcPr>
            <w:tcW w:w="851" w:type="dxa"/>
            <w:vAlign w:val="center"/>
          </w:tcPr>
          <w:p w:rsidR="003B368A" w:rsidRDefault="003B368A" w:rsidP="003B368A">
            <w:pPr>
              <w:jc w:val="center"/>
              <w:rPr>
                <w:rFonts w:ascii="Arial LatArm" w:hAnsi="Arial LatArm" w:cs="Calibri"/>
                <w:sz w:val="22"/>
                <w:szCs w:val="22"/>
              </w:rPr>
            </w:pPr>
            <w:r>
              <w:rPr>
                <w:rFonts w:ascii="Calibri" w:hAnsi="Calibri" w:cs="Calibri"/>
                <w:sz w:val="22"/>
                <w:szCs w:val="22"/>
              </w:rPr>
              <w:t>штука</w:t>
            </w:r>
          </w:p>
        </w:tc>
        <w:tc>
          <w:tcPr>
            <w:tcW w:w="1149" w:type="dxa"/>
            <w:vAlign w:val="center"/>
          </w:tcPr>
          <w:p w:rsidR="003B368A" w:rsidRDefault="003B368A" w:rsidP="003B368A">
            <w:pPr>
              <w:jc w:val="center"/>
              <w:rPr>
                <w:rFonts w:ascii="Arial LatArm" w:hAnsi="Arial LatArm" w:cs="Arial"/>
              </w:rPr>
            </w:pPr>
          </w:p>
        </w:tc>
        <w:tc>
          <w:tcPr>
            <w:tcW w:w="1620" w:type="dxa"/>
            <w:vAlign w:val="center"/>
          </w:tcPr>
          <w:p w:rsidR="003B368A" w:rsidRDefault="003B368A" w:rsidP="003B368A">
            <w:pPr>
              <w:jc w:val="center"/>
              <w:rPr>
                <w:rFonts w:ascii="Arial LatArm" w:hAnsi="Arial LatArm" w:cs="Arial"/>
              </w:rPr>
            </w:pPr>
          </w:p>
        </w:tc>
        <w:tc>
          <w:tcPr>
            <w:tcW w:w="1314" w:type="dxa"/>
            <w:vAlign w:val="center"/>
          </w:tcPr>
          <w:p w:rsidR="003B368A" w:rsidRDefault="003B368A" w:rsidP="003B368A">
            <w:pPr>
              <w:jc w:val="center"/>
              <w:rPr>
                <w:rFonts w:ascii="Arial LatArm" w:hAnsi="Arial LatArm" w:cs="Arial"/>
              </w:rPr>
            </w:pPr>
            <w:r>
              <w:rPr>
                <w:rFonts w:ascii="Arial LatArm" w:hAnsi="Arial LatArm" w:cs="Arial"/>
              </w:rPr>
              <w:t>2500</w:t>
            </w:r>
          </w:p>
        </w:tc>
      </w:tr>
      <w:tr w:rsidR="003B368A" w:rsidRPr="00576215" w:rsidTr="00A53506">
        <w:trPr>
          <w:trHeight w:val="1031"/>
          <w:jc w:val="center"/>
        </w:trPr>
        <w:tc>
          <w:tcPr>
            <w:tcW w:w="1467" w:type="dxa"/>
            <w:vAlign w:val="center"/>
          </w:tcPr>
          <w:p w:rsidR="003B368A" w:rsidRDefault="003B368A" w:rsidP="003B368A">
            <w:pPr>
              <w:jc w:val="center"/>
              <w:rPr>
                <w:rFonts w:ascii="Arial LatArm" w:hAnsi="Arial LatArm" w:cs="Calibri"/>
              </w:rPr>
            </w:pPr>
            <w:r>
              <w:rPr>
                <w:rFonts w:ascii="Arial LatArm" w:hAnsi="Arial LatArm" w:cs="Calibri"/>
              </w:rPr>
              <w:t>15</w:t>
            </w:r>
          </w:p>
        </w:tc>
        <w:tc>
          <w:tcPr>
            <w:tcW w:w="1593" w:type="dxa"/>
            <w:gridSpan w:val="2"/>
            <w:vAlign w:val="center"/>
          </w:tcPr>
          <w:p w:rsidR="003B368A" w:rsidRDefault="003B368A" w:rsidP="003B368A">
            <w:pPr>
              <w:jc w:val="center"/>
              <w:rPr>
                <w:rFonts w:ascii="Arial Unicode" w:hAnsi="Arial Unicode" w:cs="Arial"/>
              </w:rPr>
            </w:pPr>
            <w:r>
              <w:rPr>
                <w:rFonts w:ascii="Arial Unicode" w:hAnsi="Arial Unicode" w:cs="Arial"/>
              </w:rPr>
              <w:t>44111447</w:t>
            </w:r>
          </w:p>
        </w:tc>
        <w:tc>
          <w:tcPr>
            <w:tcW w:w="1704" w:type="dxa"/>
            <w:vAlign w:val="center"/>
          </w:tcPr>
          <w:p w:rsidR="003B368A" w:rsidRDefault="003B368A" w:rsidP="003B368A">
            <w:pPr>
              <w:jc w:val="center"/>
              <w:rPr>
                <w:rFonts w:ascii="Arial LatArm" w:hAnsi="Arial LatArm" w:cs="Calibri"/>
              </w:rPr>
            </w:pPr>
            <w:r>
              <w:rPr>
                <w:rFonts w:ascii="Calibri" w:hAnsi="Calibri" w:cs="Calibri"/>
              </w:rPr>
              <w:t>Изолятор</w:t>
            </w:r>
            <w:r>
              <w:rPr>
                <w:rFonts w:ascii="Arial LatArm" w:hAnsi="Arial LatArm" w:cs="Calibri"/>
              </w:rPr>
              <w:t xml:space="preserve"> </w:t>
            </w:r>
            <w:r>
              <w:rPr>
                <w:rFonts w:ascii="Calibri" w:hAnsi="Calibri" w:cs="Calibri"/>
              </w:rPr>
              <w:t>ТФ</w:t>
            </w:r>
            <w:r>
              <w:rPr>
                <w:rFonts w:ascii="Arial LatArm" w:hAnsi="Arial LatArm" w:cs="Calibri"/>
              </w:rPr>
              <w:t>-20</w:t>
            </w:r>
          </w:p>
        </w:tc>
        <w:tc>
          <w:tcPr>
            <w:tcW w:w="1053" w:type="dxa"/>
            <w:vAlign w:val="center"/>
          </w:tcPr>
          <w:p w:rsidR="003B368A" w:rsidRPr="00C36823" w:rsidRDefault="003B368A" w:rsidP="003B368A">
            <w:pPr>
              <w:widowControl w:val="0"/>
              <w:spacing w:after="120"/>
              <w:jc w:val="center"/>
              <w:rPr>
                <w:rFonts w:ascii="GHEA Grapalat" w:hAnsi="GHEA Grapalat"/>
                <w:sz w:val="22"/>
                <w:szCs w:val="20"/>
              </w:rPr>
            </w:pPr>
          </w:p>
        </w:tc>
        <w:tc>
          <w:tcPr>
            <w:tcW w:w="4678" w:type="dxa"/>
            <w:vAlign w:val="center"/>
          </w:tcPr>
          <w:p w:rsidR="003B368A" w:rsidRDefault="003B368A" w:rsidP="003B368A">
            <w:pPr>
              <w:rPr>
                <w:rFonts w:ascii="Arial LatArm" w:hAnsi="Arial LatArm" w:cs="Calibri"/>
                <w:sz w:val="22"/>
                <w:szCs w:val="22"/>
              </w:rPr>
            </w:pPr>
            <w:r>
              <w:rPr>
                <w:rFonts w:ascii="Calibri" w:hAnsi="Calibri" w:cs="Calibri"/>
                <w:sz w:val="22"/>
                <w:szCs w:val="22"/>
              </w:rPr>
              <w:t>Фарфоровый</w:t>
            </w:r>
            <w:r>
              <w:rPr>
                <w:rFonts w:ascii="Arial LatArm" w:hAnsi="Arial LatArm" w:cs="Calibri"/>
                <w:sz w:val="22"/>
                <w:szCs w:val="22"/>
              </w:rPr>
              <w:t xml:space="preserve">, </w:t>
            </w:r>
            <w:r>
              <w:rPr>
                <w:rFonts w:ascii="Calibri" w:hAnsi="Calibri" w:cs="Calibri"/>
                <w:sz w:val="22"/>
                <w:szCs w:val="22"/>
              </w:rPr>
              <w:t>высокая</w:t>
            </w:r>
            <w:r>
              <w:rPr>
                <w:rFonts w:ascii="Arial LatArm" w:hAnsi="Arial LatArm" w:cs="Calibri"/>
                <w:sz w:val="22"/>
                <w:szCs w:val="22"/>
              </w:rPr>
              <w:t xml:space="preserve"> </w:t>
            </w:r>
            <w:r>
              <w:rPr>
                <w:rFonts w:ascii="Calibri" w:hAnsi="Calibri" w:cs="Calibri"/>
                <w:sz w:val="22"/>
                <w:szCs w:val="22"/>
              </w:rPr>
              <w:t>механическая</w:t>
            </w:r>
            <w:r>
              <w:rPr>
                <w:rFonts w:ascii="Arial LatArm" w:hAnsi="Arial LatArm" w:cs="Calibri"/>
                <w:sz w:val="22"/>
                <w:szCs w:val="22"/>
              </w:rPr>
              <w:t xml:space="preserve"> </w:t>
            </w:r>
            <w:r>
              <w:rPr>
                <w:rFonts w:ascii="Calibri" w:hAnsi="Calibri" w:cs="Calibri"/>
                <w:sz w:val="22"/>
                <w:szCs w:val="22"/>
              </w:rPr>
              <w:t>прочность</w:t>
            </w:r>
            <w:r>
              <w:rPr>
                <w:rFonts w:ascii="Arial LatArm" w:hAnsi="Arial LatArm" w:cs="Calibri"/>
                <w:sz w:val="22"/>
                <w:szCs w:val="22"/>
              </w:rPr>
              <w:t xml:space="preserve">, </w:t>
            </w:r>
            <w:r>
              <w:rPr>
                <w:rFonts w:ascii="Calibri" w:hAnsi="Calibri" w:cs="Calibri"/>
                <w:sz w:val="22"/>
                <w:szCs w:val="22"/>
              </w:rPr>
              <w:t>минимальная</w:t>
            </w:r>
            <w:r>
              <w:rPr>
                <w:rFonts w:ascii="Arial LatArm" w:hAnsi="Arial LatArm" w:cs="Calibri"/>
                <w:sz w:val="22"/>
                <w:szCs w:val="22"/>
              </w:rPr>
              <w:t xml:space="preserve"> </w:t>
            </w:r>
            <w:r>
              <w:rPr>
                <w:rFonts w:ascii="Calibri" w:hAnsi="Calibri" w:cs="Calibri"/>
                <w:sz w:val="22"/>
                <w:szCs w:val="22"/>
              </w:rPr>
              <w:t>разрушающая</w:t>
            </w:r>
            <w:r>
              <w:rPr>
                <w:rFonts w:ascii="Arial LatArm" w:hAnsi="Arial LatArm" w:cs="Calibri"/>
                <w:sz w:val="22"/>
                <w:szCs w:val="22"/>
              </w:rPr>
              <w:t xml:space="preserve"> </w:t>
            </w:r>
            <w:r>
              <w:rPr>
                <w:rFonts w:ascii="Calibri" w:hAnsi="Calibri" w:cs="Calibri"/>
                <w:sz w:val="22"/>
                <w:szCs w:val="22"/>
              </w:rPr>
              <w:t>сила</w:t>
            </w:r>
            <w:r>
              <w:rPr>
                <w:rFonts w:ascii="Arial LatArm" w:hAnsi="Arial LatArm" w:cs="Calibri"/>
                <w:sz w:val="22"/>
                <w:szCs w:val="22"/>
              </w:rPr>
              <w:t xml:space="preserve"> 8</w:t>
            </w:r>
            <w:r>
              <w:rPr>
                <w:rFonts w:ascii="Calibri" w:hAnsi="Calibri" w:cs="Calibri"/>
                <w:sz w:val="22"/>
                <w:szCs w:val="22"/>
              </w:rPr>
              <w:t>кН</w:t>
            </w:r>
            <w:r>
              <w:rPr>
                <w:rFonts w:ascii="Arial LatArm" w:hAnsi="Arial LatArm" w:cs="Calibri"/>
                <w:sz w:val="22"/>
                <w:szCs w:val="22"/>
              </w:rPr>
              <w:t xml:space="preserve">, </w:t>
            </w:r>
            <w:r>
              <w:rPr>
                <w:rFonts w:ascii="Calibri" w:hAnsi="Calibri" w:cs="Calibri"/>
                <w:sz w:val="22"/>
                <w:szCs w:val="22"/>
              </w:rPr>
              <w:t>термостойкий</w:t>
            </w:r>
            <w:r>
              <w:rPr>
                <w:rFonts w:ascii="Arial LatArm" w:hAnsi="Arial LatArm" w:cs="Calibri"/>
                <w:sz w:val="22"/>
                <w:szCs w:val="22"/>
              </w:rPr>
              <w:t xml:space="preserve">, </w:t>
            </w:r>
            <w:r>
              <w:rPr>
                <w:rFonts w:ascii="Calibri" w:hAnsi="Calibri" w:cs="Calibri"/>
                <w:sz w:val="22"/>
                <w:szCs w:val="22"/>
              </w:rPr>
              <w:t>неиспользованный</w:t>
            </w:r>
            <w:r>
              <w:rPr>
                <w:rFonts w:ascii="Arial LatArm" w:hAnsi="Arial LatArm" w:cs="Calibri"/>
                <w:sz w:val="22"/>
                <w:szCs w:val="22"/>
              </w:rPr>
              <w:t xml:space="preserve">. </w:t>
            </w:r>
          </w:p>
        </w:tc>
        <w:tc>
          <w:tcPr>
            <w:tcW w:w="851" w:type="dxa"/>
            <w:vAlign w:val="center"/>
          </w:tcPr>
          <w:p w:rsidR="003B368A" w:rsidRDefault="003B368A" w:rsidP="003B368A">
            <w:pPr>
              <w:jc w:val="center"/>
              <w:rPr>
                <w:rFonts w:ascii="Arial LatArm" w:hAnsi="Arial LatArm" w:cs="Calibri"/>
              </w:rPr>
            </w:pPr>
            <w:r>
              <w:rPr>
                <w:rFonts w:ascii="Calibri" w:hAnsi="Calibri" w:cs="Calibri"/>
              </w:rPr>
              <w:t>штука</w:t>
            </w:r>
          </w:p>
        </w:tc>
        <w:tc>
          <w:tcPr>
            <w:tcW w:w="1149" w:type="dxa"/>
            <w:vAlign w:val="center"/>
          </w:tcPr>
          <w:p w:rsidR="003B368A" w:rsidRDefault="003B368A" w:rsidP="003B368A">
            <w:pPr>
              <w:jc w:val="center"/>
              <w:rPr>
                <w:rFonts w:ascii="Arial LatArm" w:hAnsi="Arial LatArm" w:cs="Arial"/>
              </w:rPr>
            </w:pPr>
          </w:p>
        </w:tc>
        <w:tc>
          <w:tcPr>
            <w:tcW w:w="1620" w:type="dxa"/>
            <w:vAlign w:val="center"/>
          </w:tcPr>
          <w:p w:rsidR="003B368A" w:rsidRDefault="003B368A" w:rsidP="003B368A">
            <w:pPr>
              <w:jc w:val="center"/>
              <w:rPr>
                <w:rFonts w:ascii="Arial LatArm" w:hAnsi="Arial LatArm" w:cs="Arial"/>
              </w:rPr>
            </w:pPr>
          </w:p>
        </w:tc>
        <w:tc>
          <w:tcPr>
            <w:tcW w:w="1314" w:type="dxa"/>
            <w:vAlign w:val="center"/>
          </w:tcPr>
          <w:p w:rsidR="003B368A" w:rsidRDefault="003B368A" w:rsidP="003B368A">
            <w:pPr>
              <w:jc w:val="center"/>
              <w:rPr>
                <w:rFonts w:ascii="Arial LatArm" w:hAnsi="Arial LatArm" w:cs="Arial"/>
              </w:rPr>
            </w:pPr>
            <w:r>
              <w:rPr>
                <w:rFonts w:ascii="Arial LatArm" w:hAnsi="Arial LatArm" w:cs="Arial"/>
              </w:rPr>
              <w:t>2000</w:t>
            </w:r>
          </w:p>
        </w:tc>
      </w:tr>
      <w:tr w:rsidR="003B368A" w:rsidRPr="00576215" w:rsidTr="00A53506">
        <w:trPr>
          <w:trHeight w:val="1031"/>
          <w:jc w:val="center"/>
        </w:trPr>
        <w:tc>
          <w:tcPr>
            <w:tcW w:w="1467" w:type="dxa"/>
            <w:vAlign w:val="center"/>
          </w:tcPr>
          <w:p w:rsidR="003B368A" w:rsidRDefault="003B368A" w:rsidP="003B368A">
            <w:pPr>
              <w:jc w:val="center"/>
              <w:rPr>
                <w:rFonts w:ascii="Arial LatArm" w:hAnsi="Arial LatArm" w:cs="Calibri"/>
              </w:rPr>
            </w:pPr>
            <w:r>
              <w:rPr>
                <w:rFonts w:ascii="Arial LatArm" w:hAnsi="Arial LatArm" w:cs="Calibri"/>
              </w:rPr>
              <w:t>16</w:t>
            </w:r>
          </w:p>
        </w:tc>
        <w:tc>
          <w:tcPr>
            <w:tcW w:w="1593" w:type="dxa"/>
            <w:gridSpan w:val="2"/>
            <w:vAlign w:val="center"/>
          </w:tcPr>
          <w:p w:rsidR="003B368A" w:rsidRDefault="003B368A" w:rsidP="003B368A">
            <w:pPr>
              <w:jc w:val="center"/>
              <w:rPr>
                <w:rFonts w:ascii="Arial Unicode" w:hAnsi="Arial Unicode" w:cs="Arial"/>
              </w:rPr>
            </w:pPr>
            <w:r>
              <w:rPr>
                <w:rFonts w:ascii="Arial Unicode" w:hAnsi="Arial Unicode" w:cs="Arial"/>
              </w:rPr>
              <w:t>44111447</w:t>
            </w:r>
          </w:p>
        </w:tc>
        <w:tc>
          <w:tcPr>
            <w:tcW w:w="1704" w:type="dxa"/>
            <w:vAlign w:val="center"/>
          </w:tcPr>
          <w:p w:rsidR="003B368A" w:rsidRDefault="003B368A" w:rsidP="003B368A">
            <w:pPr>
              <w:jc w:val="center"/>
              <w:rPr>
                <w:rFonts w:ascii="Arial LatArm" w:hAnsi="Arial LatArm" w:cs="Calibri"/>
              </w:rPr>
            </w:pPr>
            <w:r>
              <w:rPr>
                <w:rFonts w:ascii="Calibri" w:hAnsi="Calibri" w:cs="Calibri"/>
              </w:rPr>
              <w:t>Изолятор</w:t>
            </w:r>
            <w:r>
              <w:rPr>
                <w:rFonts w:ascii="Arial LatArm" w:hAnsi="Arial LatArm" w:cs="Calibri"/>
              </w:rPr>
              <w:t xml:space="preserve"> </w:t>
            </w:r>
            <w:r>
              <w:rPr>
                <w:rFonts w:ascii="Calibri" w:hAnsi="Calibri" w:cs="Calibri"/>
              </w:rPr>
              <w:t>ИТ</w:t>
            </w:r>
            <w:r>
              <w:rPr>
                <w:rFonts w:ascii="Arial LatArm" w:hAnsi="Arial LatArm" w:cs="Calibri"/>
              </w:rPr>
              <w:t>-30</w:t>
            </w:r>
          </w:p>
        </w:tc>
        <w:tc>
          <w:tcPr>
            <w:tcW w:w="1053" w:type="dxa"/>
            <w:vAlign w:val="center"/>
          </w:tcPr>
          <w:p w:rsidR="003B368A" w:rsidRPr="00C36823" w:rsidRDefault="003B368A" w:rsidP="003B368A">
            <w:pPr>
              <w:widowControl w:val="0"/>
              <w:spacing w:after="120"/>
              <w:jc w:val="center"/>
              <w:rPr>
                <w:rFonts w:ascii="GHEA Grapalat" w:hAnsi="GHEA Grapalat"/>
                <w:sz w:val="22"/>
                <w:szCs w:val="20"/>
              </w:rPr>
            </w:pPr>
          </w:p>
        </w:tc>
        <w:tc>
          <w:tcPr>
            <w:tcW w:w="4678" w:type="dxa"/>
            <w:vAlign w:val="center"/>
          </w:tcPr>
          <w:p w:rsidR="003B368A" w:rsidRDefault="003B368A" w:rsidP="003B368A">
            <w:pPr>
              <w:rPr>
                <w:rFonts w:ascii="Arial LatArm" w:hAnsi="Arial LatArm" w:cs="Calibri"/>
                <w:sz w:val="22"/>
                <w:szCs w:val="22"/>
              </w:rPr>
            </w:pPr>
            <w:r>
              <w:rPr>
                <w:rFonts w:ascii="Calibri" w:hAnsi="Calibri" w:cs="Calibri"/>
                <w:sz w:val="22"/>
                <w:szCs w:val="22"/>
              </w:rPr>
              <w:t>Фарфоровый</w:t>
            </w:r>
            <w:r>
              <w:rPr>
                <w:rFonts w:ascii="Arial LatArm" w:hAnsi="Arial LatArm" w:cs="Calibri"/>
                <w:sz w:val="22"/>
                <w:szCs w:val="22"/>
              </w:rPr>
              <w:t xml:space="preserve">, </w:t>
            </w:r>
            <w:r>
              <w:rPr>
                <w:rFonts w:ascii="Calibri" w:hAnsi="Calibri" w:cs="Calibri"/>
                <w:sz w:val="22"/>
                <w:szCs w:val="22"/>
              </w:rPr>
              <w:t>высокая</w:t>
            </w:r>
            <w:r>
              <w:rPr>
                <w:rFonts w:ascii="Arial LatArm" w:hAnsi="Arial LatArm" w:cs="Calibri"/>
                <w:sz w:val="22"/>
                <w:szCs w:val="22"/>
              </w:rPr>
              <w:t xml:space="preserve"> </w:t>
            </w:r>
            <w:r>
              <w:rPr>
                <w:rFonts w:ascii="Calibri" w:hAnsi="Calibri" w:cs="Calibri"/>
                <w:sz w:val="22"/>
                <w:szCs w:val="22"/>
              </w:rPr>
              <w:t>механическая</w:t>
            </w:r>
            <w:r>
              <w:rPr>
                <w:rFonts w:ascii="Arial LatArm" w:hAnsi="Arial LatArm" w:cs="Calibri"/>
                <w:sz w:val="22"/>
                <w:szCs w:val="22"/>
              </w:rPr>
              <w:t xml:space="preserve"> </w:t>
            </w:r>
            <w:r>
              <w:rPr>
                <w:rFonts w:ascii="Calibri" w:hAnsi="Calibri" w:cs="Calibri"/>
                <w:sz w:val="22"/>
                <w:szCs w:val="22"/>
              </w:rPr>
              <w:t>прочность</w:t>
            </w:r>
            <w:r>
              <w:rPr>
                <w:rFonts w:ascii="Arial LatArm" w:hAnsi="Arial LatArm" w:cs="Calibri"/>
                <w:sz w:val="22"/>
                <w:szCs w:val="22"/>
              </w:rPr>
              <w:t xml:space="preserve">, </w:t>
            </w:r>
            <w:r>
              <w:rPr>
                <w:rFonts w:ascii="Calibri" w:hAnsi="Calibri" w:cs="Calibri"/>
                <w:sz w:val="22"/>
                <w:szCs w:val="22"/>
              </w:rPr>
              <w:t>минимальная</w:t>
            </w:r>
            <w:r>
              <w:rPr>
                <w:rFonts w:ascii="Arial LatArm" w:hAnsi="Arial LatArm" w:cs="Calibri"/>
                <w:sz w:val="22"/>
                <w:szCs w:val="22"/>
              </w:rPr>
              <w:t xml:space="preserve"> </w:t>
            </w:r>
            <w:r>
              <w:rPr>
                <w:rFonts w:ascii="Calibri" w:hAnsi="Calibri" w:cs="Calibri"/>
                <w:sz w:val="22"/>
                <w:szCs w:val="22"/>
              </w:rPr>
              <w:t>разрушающая</w:t>
            </w:r>
            <w:r>
              <w:rPr>
                <w:rFonts w:ascii="Arial LatArm" w:hAnsi="Arial LatArm" w:cs="Calibri"/>
                <w:sz w:val="22"/>
                <w:szCs w:val="22"/>
              </w:rPr>
              <w:t xml:space="preserve"> </w:t>
            </w:r>
            <w:r>
              <w:rPr>
                <w:rFonts w:ascii="Calibri" w:hAnsi="Calibri" w:cs="Calibri"/>
                <w:sz w:val="22"/>
                <w:szCs w:val="22"/>
              </w:rPr>
              <w:t>сила</w:t>
            </w:r>
            <w:r>
              <w:rPr>
                <w:rFonts w:ascii="Arial LatArm" w:hAnsi="Arial LatArm" w:cs="Calibri"/>
                <w:sz w:val="22"/>
                <w:szCs w:val="22"/>
              </w:rPr>
              <w:t xml:space="preserve"> 30</w:t>
            </w:r>
            <w:r>
              <w:rPr>
                <w:rFonts w:ascii="Calibri" w:hAnsi="Calibri" w:cs="Calibri"/>
                <w:sz w:val="22"/>
                <w:szCs w:val="22"/>
              </w:rPr>
              <w:t>кН</w:t>
            </w:r>
            <w:r>
              <w:rPr>
                <w:rFonts w:ascii="Arial LatArm" w:hAnsi="Arial LatArm" w:cs="Calibri"/>
                <w:sz w:val="22"/>
                <w:szCs w:val="22"/>
              </w:rPr>
              <w:t xml:space="preserve">, </w:t>
            </w:r>
            <w:r>
              <w:rPr>
                <w:rFonts w:ascii="Calibri" w:hAnsi="Calibri" w:cs="Calibri"/>
                <w:sz w:val="22"/>
                <w:szCs w:val="22"/>
              </w:rPr>
              <w:t>термостойкий</w:t>
            </w:r>
            <w:r>
              <w:rPr>
                <w:rFonts w:ascii="Arial LatArm" w:hAnsi="Arial LatArm" w:cs="Calibri"/>
                <w:sz w:val="22"/>
                <w:szCs w:val="22"/>
              </w:rPr>
              <w:t xml:space="preserve">,  </w:t>
            </w:r>
            <w:r>
              <w:rPr>
                <w:rFonts w:ascii="Calibri" w:hAnsi="Calibri" w:cs="Calibri"/>
                <w:sz w:val="22"/>
                <w:szCs w:val="22"/>
              </w:rPr>
              <w:t>неиспользованный</w:t>
            </w:r>
            <w:r>
              <w:rPr>
                <w:rFonts w:ascii="Arial LatArm" w:hAnsi="Arial LatArm" w:cs="Calibri"/>
                <w:sz w:val="22"/>
                <w:szCs w:val="22"/>
              </w:rPr>
              <w:t xml:space="preserve">. </w:t>
            </w:r>
          </w:p>
        </w:tc>
        <w:tc>
          <w:tcPr>
            <w:tcW w:w="851" w:type="dxa"/>
            <w:vAlign w:val="center"/>
          </w:tcPr>
          <w:p w:rsidR="003B368A" w:rsidRDefault="003B368A" w:rsidP="003B368A">
            <w:pPr>
              <w:jc w:val="center"/>
              <w:rPr>
                <w:rFonts w:ascii="Arial LatArm" w:hAnsi="Arial LatArm" w:cs="Calibri"/>
              </w:rPr>
            </w:pPr>
            <w:r>
              <w:rPr>
                <w:rFonts w:ascii="Calibri" w:hAnsi="Calibri" w:cs="Calibri"/>
              </w:rPr>
              <w:t>штука</w:t>
            </w:r>
          </w:p>
        </w:tc>
        <w:tc>
          <w:tcPr>
            <w:tcW w:w="1149" w:type="dxa"/>
            <w:vAlign w:val="center"/>
          </w:tcPr>
          <w:p w:rsidR="003B368A" w:rsidRDefault="003B368A" w:rsidP="003B368A">
            <w:pPr>
              <w:jc w:val="center"/>
              <w:rPr>
                <w:rFonts w:ascii="Arial LatArm" w:hAnsi="Arial LatArm" w:cs="Arial"/>
              </w:rPr>
            </w:pPr>
          </w:p>
        </w:tc>
        <w:tc>
          <w:tcPr>
            <w:tcW w:w="1620" w:type="dxa"/>
            <w:vAlign w:val="center"/>
          </w:tcPr>
          <w:p w:rsidR="003B368A" w:rsidRDefault="003B368A" w:rsidP="003B368A">
            <w:pPr>
              <w:jc w:val="center"/>
              <w:rPr>
                <w:rFonts w:ascii="Arial LatArm" w:hAnsi="Arial LatArm" w:cs="Arial"/>
              </w:rPr>
            </w:pPr>
          </w:p>
        </w:tc>
        <w:tc>
          <w:tcPr>
            <w:tcW w:w="1314" w:type="dxa"/>
            <w:vAlign w:val="center"/>
          </w:tcPr>
          <w:p w:rsidR="003B368A" w:rsidRDefault="003B368A" w:rsidP="003B368A">
            <w:pPr>
              <w:jc w:val="center"/>
              <w:rPr>
                <w:rFonts w:ascii="Arial LatArm" w:hAnsi="Arial LatArm" w:cs="Arial"/>
              </w:rPr>
            </w:pPr>
            <w:r>
              <w:rPr>
                <w:rFonts w:ascii="Arial LatArm" w:hAnsi="Arial LatArm" w:cs="Arial"/>
              </w:rPr>
              <w:t>4000</w:t>
            </w:r>
          </w:p>
        </w:tc>
      </w:tr>
      <w:tr w:rsidR="003B368A" w:rsidRPr="00576215" w:rsidTr="00A53506">
        <w:trPr>
          <w:trHeight w:val="1031"/>
          <w:jc w:val="center"/>
        </w:trPr>
        <w:tc>
          <w:tcPr>
            <w:tcW w:w="1467" w:type="dxa"/>
            <w:vAlign w:val="center"/>
          </w:tcPr>
          <w:p w:rsidR="003B368A" w:rsidRDefault="003B368A" w:rsidP="003B368A">
            <w:pPr>
              <w:jc w:val="center"/>
              <w:rPr>
                <w:rFonts w:ascii="Arial LatArm" w:hAnsi="Arial LatArm" w:cs="Calibri"/>
              </w:rPr>
            </w:pPr>
            <w:r>
              <w:rPr>
                <w:rFonts w:ascii="Arial LatArm" w:hAnsi="Arial LatArm" w:cs="Calibri"/>
              </w:rPr>
              <w:t>17</w:t>
            </w:r>
          </w:p>
        </w:tc>
        <w:tc>
          <w:tcPr>
            <w:tcW w:w="1593" w:type="dxa"/>
            <w:gridSpan w:val="2"/>
            <w:vAlign w:val="center"/>
          </w:tcPr>
          <w:p w:rsidR="003B368A" w:rsidRDefault="003B368A" w:rsidP="003B368A">
            <w:pPr>
              <w:jc w:val="center"/>
              <w:rPr>
                <w:rFonts w:ascii="Arial Unicode" w:hAnsi="Arial Unicode" w:cs="Arial"/>
              </w:rPr>
            </w:pPr>
            <w:r>
              <w:rPr>
                <w:rFonts w:ascii="Arial Unicode" w:hAnsi="Arial Unicode" w:cs="Arial"/>
              </w:rPr>
              <w:t>44111430</w:t>
            </w:r>
          </w:p>
        </w:tc>
        <w:tc>
          <w:tcPr>
            <w:tcW w:w="1704" w:type="dxa"/>
            <w:vAlign w:val="center"/>
          </w:tcPr>
          <w:p w:rsidR="003B368A" w:rsidRDefault="003B368A" w:rsidP="003B368A">
            <w:pPr>
              <w:jc w:val="center"/>
              <w:rPr>
                <w:rFonts w:ascii="Arial LatArm" w:hAnsi="Arial LatArm" w:cs="Calibri"/>
              </w:rPr>
            </w:pPr>
            <w:r>
              <w:rPr>
                <w:rFonts w:ascii="Calibri" w:hAnsi="Calibri" w:cs="Calibri"/>
              </w:rPr>
              <w:t>Краска</w:t>
            </w:r>
            <w:r>
              <w:rPr>
                <w:rFonts w:ascii="Arial LatArm" w:hAnsi="Arial LatArm" w:cs="Calibri"/>
              </w:rPr>
              <w:t xml:space="preserve"> </w:t>
            </w:r>
            <w:r>
              <w:rPr>
                <w:rFonts w:ascii="Calibri" w:hAnsi="Calibri" w:cs="Calibri"/>
              </w:rPr>
              <w:t>нитро</w:t>
            </w:r>
            <w:r>
              <w:rPr>
                <w:rFonts w:ascii="Arial LatArm" w:hAnsi="Arial LatArm" w:cs="Calibri"/>
              </w:rPr>
              <w:t xml:space="preserve"> </w:t>
            </w:r>
          </w:p>
        </w:tc>
        <w:tc>
          <w:tcPr>
            <w:tcW w:w="1053" w:type="dxa"/>
            <w:vAlign w:val="center"/>
          </w:tcPr>
          <w:p w:rsidR="003B368A" w:rsidRPr="00C36823" w:rsidRDefault="003B368A" w:rsidP="003B368A">
            <w:pPr>
              <w:widowControl w:val="0"/>
              <w:spacing w:after="120"/>
              <w:jc w:val="center"/>
              <w:rPr>
                <w:rFonts w:ascii="GHEA Grapalat" w:hAnsi="GHEA Grapalat"/>
                <w:sz w:val="22"/>
                <w:szCs w:val="20"/>
              </w:rPr>
            </w:pPr>
          </w:p>
        </w:tc>
        <w:tc>
          <w:tcPr>
            <w:tcW w:w="4678" w:type="dxa"/>
            <w:vAlign w:val="center"/>
          </w:tcPr>
          <w:p w:rsidR="003B368A" w:rsidRDefault="003B368A" w:rsidP="003B368A">
            <w:pPr>
              <w:rPr>
                <w:rFonts w:ascii="Arial LatArm" w:hAnsi="Arial LatArm" w:cs="Calibri"/>
                <w:sz w:val="22"/>
                <w:szCs w:val="22"/>
              </w:rPr>
            </w:pPr>
            <w:r>
              <w:rPr>
                <w:rFonts w:ascii="Calibri" w:hAnsi="Calibri" w:cs="Calibri"/>
                <w:sz w:val="22"/>
                <w:szCs w:val="22"/>
              </w:rPr>
              <w:t>Эмаль</w:t>
            </w:r>
            <w:r>
              <w:rPr>
                <w:rFonts w:ascii="Arial LatArm" w:hAnsi="Arial LatArm" w:cs="Calibri"/>
                <w:sz w:val="22"/>
                <w:szCs w:val="22"/>
              </w:rPr>
              <w:t xml:space="preserve">, </w:t>
            </w:r>
            <w:r>
              <w:rPr>
                <w:rFonts w:ascii="Calibri" w:hAnsi="Calibri" w:cs="Calibri"/>
                <w:sz w:val="22"/>
                <w:szCs w:val="22"/>
              </w:rPr>
              <w:t>НЦ</w:t>
            </w:r>
            <w:r>
              <w:rPr>
                <w:rFonts w:ascii="Arial LatArm" w:hAnsi="Arial LatArm" w:cs="Calibri"/>
                <w:sz w:val="22"/>
                <w:szCs w:val="22"/>
              </w:rPr>
              <w:t xml:space="preserve"> 132, </w:t>
            </w:r>
            <w:r>
              <w:rPr>
                <w:rFonts w:ascii="Calibri" w:hAnsi="Calibri" w:cs="Calibri"/>
                <w:sz w:val="22"/>
                <w:szCs w:val="22"/>
              </w:rPr>
              <w:t>универсальная</w:t>
            </w:r>
            <w:r>
              <w:rPr>
                <w:rFonts w:ascii="Arial LatArm" w:hAnsi="Arial LatArm" w:cs="Calibri"/>
                <w:sz w:val="22"/>
                <w:szCs w:val="22"/>
              </w:rPr>
              <w:t xml:space="preserve">, </w:t>
            </w:r>
            <w:r>
              <w:rPr>
                <w:rFonts w:ascii="Calibri" w:hAnsi="Calibri" w:cs="Calibri"/>
                <w:sz w:val="22"/>
                <w:szCs w:val="22"/>
              </w:rPr>
              <w:t>на</w:t>
            </w:r>
            <w:r>
              <w:rPr>
                <w:rFonts w:ascii="Arial LatArm" w:hAnsi="Arial LatArm" w:cs="Calibri"/>
                <w:sz w:val="22"/>
                <w:szCs w:val="22"/>
              </w:rPr>
              <w:t xml:space="preserve"> </w:t>
            </w:r>
            <w:r>
              <w:rPr>
                <w:rFonts w:ascii="Calibri" w:hAnsi="Calibri" w:cs="Calibri"/>
                <w:sz w:val="22"/>
                <w:szCs w:val="22"/>
              </w:rPr>
              <w:t>основе</w:t>
            </w:r>
            <w:r>
              <w:rPr>
                <w:rFonts w:ascii="Arial LatArm" w:hAnsi="Arial LatArm" w:cs="Calibri"/>
                <w:sz w:val="22"/>
                <w:szCs w:val="22"/>
              </w:rPr>
              <w:t xml:space="preserve"> </w:t>
            </w:r>
            <w:r>
              <w:rPr>
                <w:rFonts w:ascii="Calibri" w:hAnsi="Calibri" w:cs="Calibri"/>
                <w:sz w:val="22"/>
                <w:szCs w:val="22"/>
              </w:rPr>
              <w:t>нитровеществ</w:t>
            </w:r>
            <w:r>
              <w:rPr>
                <w:rFonts w:ascii="Arial LatArm" w:hAnsi="Arial LatArm" w:cs="Calibri"/>
                <w:sz w:val="22"/>
                <w:szCs w:val="22"/>
              </w:rPr>
              <w:t xml:space="preserve">a, </w:t>
            </w:r>
            <w:r>
              <w:rPr>
                <w:rFonts w:ascii="Calibri" w:hAnsi="Calibri" w:cs="Calibri"/>
                <w:sz w:val="22"/>
                <w:szCs w:val="22"/>
              </w:rPr>
              <w:t>быстросохнущая</w:t>
            </w:r>
            <w:r>
              <w:rPr>
                <w:rFonts w:ascii="Arial LatArm" w:hAnsi="Arial LatArm" w:cs="Calibri"/>
                <w:sz w:val="22"/>
                <w:szCs w:val="22"/>
              </w:rPr>
              <w:t xml:space="preserve">, </w:t>
            </w:r>
            <w:r>
              <w:rPr>
                <w:rFonts w:ascii="Calibri" w:hAnsi="Calibri" w:cs="Calibri"/>
                <w:sz w:val="22"/>
                <w:szCs w:val="22"/>
              </w:rPr>
              <w:t>серая</w:t>
            </w:r>
            <w:r>
              <w:rPr>
                <w:rFonts w:ascii="Arial LatArm" w:hAnsi="Arial LatArm" w:cs="Calibri"/>
                <w:sz w:val="22"/>
                <w:szCs w:val="22"/>
              </w:rPr>
              <w:t xml:space="preserve"> </w:t>
            </w:r>
            <w:r>
              <w:rPr>
                <w:rFonts w:ascii="Calibri" w:hAnsi="Calibri" w:cs="Calibri"/>
                <w:sz w:val="22"/>
                <w:szCs w:val="22"/>
              </w:rPr>
              <w:t>или</w:t>
            </w:r>
            <w:r>
              <w:rPr>
                <w:rFonts w:ascii="Arial LatArm" w:hAnsi="Arial LatArm" w:cs="Calibri"/>
                <w:sz w:val="22"/>
                <w:szCs w:val="22"/>
              </w:rPr>
              <w:t xml:space="preserve"> </w:t>
            </w:r>
            <w:r>
              <w:rPr>
                <w:rFonts w:ascii="Calibri" w:hAnsi="Calibri" w:cs="Calibri"/>
                <w:sz w:val="22"/>
                <w:szCs w:val="22"/>
              </w:rPr>
              <w:t>черная</w:t>
            </w:r>
            <w:r>
              <w:rPr>
                <w:rFonts w:ascii="Arial LatArm" w:hAnsi="Arial LatArm" w:cs="Calibri"/>
                <w:sz w:val="22"/>
                <w:szCs w:val="22"/>
              </w:rPr>
              <w:t>-</w:t>
            </w:r>
            <w:r>
              <w:rPr>
                <w:rFonts w:ascii="Calibri" w:hAnsi="Calibri" w:cs="Calibri"/>
                <w:sz w:val="22"/>
                <w:szCs w:val="22"/>
              </w:rPr>
              <w:t>по</w:t>
            </w:r>
            <w:r>
              <w:rPr>
                <w:rFonts w:ascii="Arial LatArm" w:hAnsi="Arial LatArm" w:cs="Calibri"/>
                <w:sz w:val="22"/>
                <w:szCs w:val="22"/>
              </w:rPr>
              <w:t xml:space="preserve"> </w:t>
            </w:r>
            <w:r>
              <w:rPr>
                <w:rFonts w:ascii="Calibri" w:hAnsi="Calibri" w:cs="Calibri"/>
                <w:sz w:val="22"/>
                <w:szCs w:val="22"/>
              </w:rPr>
              <w:t>заявке</w:t>
            </w:r>
            <w:r>
              <w:rPr>
                <w:rFonts w:ascii="Arial LatArm" w:hAnsi="Arial LatArm" w:cs="Calibri"/>
                <w:sz w:val="22"/>
                <w:szCs w:val="22"/>
              </w:rPr>
              <w:t xml:space="preserve"> </w:t>
            </w:r>
            <w:r>
              <w:rPr>
                <w:rFonts w:ascii="Calibri" w:hAnsi="Calibri" w:cs="Calibri"/>
                <w:sz w:val="22"/>
                <w:szCs w:val="22"/>
              </w:rPr>
              <w:t>Покупателя</w:t>
            </w:r>
            <w:r>
              <w:rPr>
                <w:rFonts w:ascii="Arial LatArm" w:hAnsi="Arial LatArm" w:cs="Calibri"/>
                <w:sz w:val="22"/>
                <w:szCs w:val="22"/>
              </w:rPr>
              <w:t xml:space="preserve">,  </w:t>
            </w:r>
            <w:r>
              <w:rPr>
                <w:rFonts w:ascii="Calibri" w:hAnsi="Calibri" w:cs="Calibri"/>
                <w:sz w:val="22"/>
                <w:szCs w:val="22"/>
              </w:rPr>
              <w:t>неиспользованная</w:t>
            </w:r>
            <w:r>
              <w:rPr>
                <w:rFonts w:ascii="Arial LatArm" w:hAnsi="Arial LatArm" w:cs="Calibri"/>
                <w:sz w:val="22"/>
                <w:szCs w:val="22"/>
              </w:rPr>
              <w:t xml:space="preserve">. </w:t>
            </w:r>
          </w:p>
        </w:tc>
        <w:tc>
          <w:tcPr>
            <w:tcW w:w="851" w:type="dxa"/>
            <w:vAlign w:val="center"/>
          </w:tcPr>
          <w:p w:rsidR="003B368A" w:rsidRDefault="003B368A" w:rsidP="003B368A">
            <w:pPr>
              <w:jc w:val="center"/>
              <w:rPr>
                <w:rFonts w:ascii="Arial LatArm" w:hAnsi="Arial LatArm" w:cs="Calibri"/>
              </w:rPr>
            </w:pPr>
            <w:r>
              <w:rPr>
                <w:rFonts w:ascii="Calibri" w:hAnsi="Calibri" w:cs="Calibri"/>
              </w:rPr>
              <w:t>кг</w:t>
            </w:r>
          </w:p>
        </w:tc>
        <w:tc>
          <w:tcPr>
            <w:tcW w:w="1149" w:type="dxa"/>
            <w:vAlign w:val="center"/>
          </w:tcPr>
          <w:p w:rsidR="003B368A" w:rsidRDefault="003B368A" w:rsidP="003B368A">
            <w:pPr>
              <w:jc w:val="center"/>
              <w:rPr>
                <w:rFonts w:ascii="Arial LatArm" w:hAnsi="Arial LatArm" w:cs="Arial"/>
              </w:rPr>
            </w:pPr>
          </w:p>
        </w:tc>
        <w:tc>
          <w:tcPr>
            <w:tcW w:w="1620" w:type="dxa"/>
            <w:vAlign w:val="center"/>
          </w:tcPr>
          <w:p w:rsidR="003B368A" w:rsidRDefault="003B368A" w:rsidP="003B368A">
            <w:pPr>
              <w:jc w:val="center"/>
              <w:rPr>
                <w:rFonts w:ascii="Arial LatArm" w:hAnsi="Arial LatArm" w:cs="Arial"/>
              </w:rPr>
            </w:pPr>
          </w:p>
        </w:tc>
        <w:tc>
          <w:tcPr>
            <w:tcW w:w="1314" w:type="dxa"/>
            <w:vAlign w:val="center"/>
          </w:tcPr>
          <w:p w:rsidR="003B368A" w:rsidRDefault="003B368A" w:rsidP="003B368A">
            <w:pPr>
              <w:jc w:val="center"/>
              <w:rPr>
                <w:rFonts w:ascii="Arial LatArm" w:hAnsi="Arial LatArm" w:cs="Arial"/>
              </w:rPr>
            </w:pPr>
            <w:r>
              <w:rPr>
                <w:rFonts w:ascii="Arial LatArm" w:hAnsi="Arial LatArm" w:cs="Arial"/>
              </w:rPr>
              <w:t>2000</w:t>
            </w:r>
          </w:p>
        </w:tc>
      </w:tr>
      <w:tr w:rsidR="003B368A" w:rsidRPr="00576215" w:rsidTr="00A53506">
        <w:trPr>
          <w:trHeight w:val="1031"/>
          <w:jc w:val="center"/>
        </w:trPr>
        <w:tc>
          <w:tcPr>
            <w:tcW w:w="1467" w:type="dxa"/>
            <w:vAlign w:val="center"/>
          </w:tcPr>
          <w:p w:rsidR="003B368A" w:rsidRDefault="003B368A" w:rsidP="003B368A">
            <w:pPr>
              <w:jc w:val="center"/>
              <w:rPr>
                <w:rFonts w:ascii="Arial LatArm" w:hAnsi="Arial LatArm" w:cs="Calibri"/>
              </w:rPr>
            </w:pPr>
            <w:r>
              <w:rPr>
                <w:rFonts w:ascii="Arial LatArm" w:hAnsi="Arial LatArm" w:cs="Calibri"/>
              </w:rPr>
              <w:lastRenderedPageBreak/>
              <w:t>18</w:t>
            </w:r>
          </w:p>
        </w:tc>
        <w:tc>
          <w:tcPr>
            <w:tcW w:w="1593" w:type="dxa"/>
            <w:gridSpan w:val="2"/>
            <w:vAlign w:val="center"/>
          </w:tcPr>
          <w:p w:rsidR="003B368A" w:rsidRDefault="003B368A" w:rsidP="003B368A">
            <w:pPr>
              <w:jc w:val="center"/>
              <w:rPr>
                <w:rFonts w:ascii="Arial Unicode" w:hAnsi="Arial Unicode" w:cs="Arial"/>
              </w:rPr>
            </w:pPr>
            <w:r>
              <w:rPr>
                <w:rFonts w:ascii="Arial Unicode" w:hAnsi="Arial Unicode" w:cs="Arial"/>
              </w:rPr>
              <w:t>44831500</w:t>
            </w:r>
          </w:p>
        </w:tc>
        <w:tc>
          <w:tcPr>
            <w:tcW w:w="1704" w:type="dxa"/>
            <w:vAlign w:val="center"/>
          </w:tcPr>
          <w:p w:rsidR="003B368A" w:rsidRDefault="003B368A" w:rsidP="003B368A">
            <w:pPr>
              <w:jc w:val="center"/>
              <w:rPr>
                <w:rFonts w:ascii="Arial LatArm" w:hAnsi="Arial LatArm" w:cs="Calibri"/>
              </w:rPr>
            </w:pPr>
            <w:r>
              <w:rPr>
                <w:rFonts w:ascii="Calibri" w:hAnsi="Calibri" w:cs="Calibri"/>
              </w:rPr>
              <w:t>Растворитель</w:t>
            </w:r>
            <w:r>
              <w:rPr>
                <w:rFonts w:ascii="Arial LatArm" w:hAnsi="Arial LatArm" w:cs="Calibri"/>
              </w:rPr>
              <w:t xml:space="preserve"> </w:t>
            </w:r>
          </w:p>
        </w:tc>
        <w:tc>
          <w:tcPr>
            <w:tcW w:w="1053" w:type="dxa"/>
            <w:vAlign w:val="center"/>
          </w:tcPr>
          <w:p w:rsidR="003B368A" w:rsidRPr="00C36823" w:rsidRDefault="003B368A" w:rsidP="003B368A">
            <w:pPr>
              <w:widowControl w:val="0"/>
              <w:spacing w:after="120"/>
              <w:jc w:val="center"/>
              <w:rPr>
                <w:rFonts w:ascii="GHEA Grapalat" w:hAnsi="GHEA Grapalat"/>
                <w:sz w:val="22"/>
                <w:szCs w:val="20"/>
              </w:rPr>
            </w:pPr>
          </w:p>
        </w:tc>
        <w:tc>
          <w:tcPr>
            <w:tcW w:w="4678" w:type="dxa"/>
            <w:vAlign w:val="center"/>
          </w:tcPr>
          <w:p w:rsidR="003B368A" w:rsidRDefault="003B368A" w:rsidP="003B368A">
            <w:pPr>
              <w:rPr>
                <w:rFonts w:ascii="Arial LatArm" w:hAnsi="Arial LatArm" w:cs="Calibri"/>
                <w:sz w:val="22"/>
                <w:szCs w:val="22"/>
              </w:rPr>
            </w:pPr>
            <w:r>
              <w:rPr>
                <w:rFonts w:ascii="Calibri" w:hAnsi="Calibri" w:cs="Calibri"/>
                <w:sz w:val="22"/>
                <w:szCs w:val="22"/>
              </w:rPr>
              <w:t>Предназначен</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растворения</w:t>
            </w:r>
            <w:r>
              <w:rPr>
                <w:rFonts w:ascii="Arial LatArm" w:hAnsi="Arial LatArm" w:cs="Calibri"/>
                <w:sz w:val="22"/>
                <w:szCs w:val="22"/>
              </w:rPr>
              <w:t xml:space="preserve"> </w:t>
            </w:r>
            <w:r>
              <w:rPr>
                <w:rFonts w:ascii="Calibri" w:hAnsi="Calibri" w:cs="Calibri"/>
                <w:sz w:val="22"/>
                <w:szCs w:val="22"/>
              </w:rPr>
              <w:t>красок</w:t>
            </w:r>
            <w:r>
              <w:rPr>
                <w:rFonts w:ascii="Arial LatArm" w:hAnsi="Arial LatArm" w:cs="Calibri"/>
                <w:sz w:val="22"/>
                <w:szCs w:val="22"/>
              </w:rPr>
              <w:t xml:space="preserve"> </w:t>
            </w:r>
            <w:r>
              <w:rPr>
                <w:rFonts w:ascii="Calibri" w:hAnsi="Calibri" w:cs="Calibri"/>
                <w:sz w:val="22"/>
                <w:szCs w:val="22"/>
              </w:rPr>
              <w:t>и</w:t>
            </w:r>
            <w:r>
              <w:rPr>
                <w:rFonts w:ascii="Arial LatArm" w:hAnsi="Arial LatArm" w:cs="Calibri"/>
                <w:sz w:val="22"/>
                <w:szCs w:val="22"/>
              </w:rPr>
              <w:t xml:space="preserve"> </w:t>
            </w:r>
            <w:r>
              <w:rPr>
                <w:rFonts w:ascii="Calibri" w:hAnsi="Calibri" w:cs="Calibri"/>
                <w:sz w:val="22"/>
                <w:szCs w:val="22"/>
              </w:rPr>
              <w:t>химических</w:t>
            </w:r>
            <w:r>
              <w:rPr>
                <w:rFonts w:ascii="Arial LatArm" w:hAnsi="Arial LatArm" w:cs="Calibri"/>
                <w:sz w:val="22"/>
                <w:szCs w:val="22"/>
              </w:rPr>
              <w:t xml:space="preserve"> </w:t>
            </w:r>
            <w:r>
              <w:rPr>
                <w:rFonts w:ascii="Calibri" w:hAnsi="Calibri" w:cs="Calibri"/>
                <w:sz w:val="22"/>
                <w:szCs w:val="22"/>
              </w:rPr>
              <w:t>материалов</w:t>
            </w:r>
            <w:r>
              <w:rPr>
                <w:rFonts w:ascii="Arial LatArm" w:hAnsi="Arial LatArm" w:cs="Calibri"/>
                <w:sz w:val="22"/>
                <w:szCs w:val="22"/>
              </w:rPr>
              <w:t xml:space="preserve">, </w:t>
            </w:r>
            <w:r>
              <w:rPr>
                <w:rFonts w:ascii="Calibri" w:hAnsi="Calibri" w:cs="Calibri"/>
                <w:sz w:val="22"/>
                <w:szCs w:val="22"/>
              </w:rPr>
              <w:t>марка</w:t>
            </w:r>
            <w:r>
              <w:rPr>
                <w:rFonts w:ascii="Arial LatArm" w:hAnsi="Arial LatArm" w:cs="Calibri"/>
                <w:sz w:val="22"/>
                <w:szCs w:val="22"/>
              </w:rPr>
              <w:t xml:space="preserve"> 646, </w:t>
            </w:r>
            <w:r>
              <w:rPr>
                <w:rFonts w:ascii="Calibri" w:hAnsi="Calibri" w:cs="Calibri"/>
                <w:sz w:val="22"/>
                <w:szCs w:val="22"/>
              </w:rPr>
              <w:t>неиспользованный</w:t>
            </w:r>
            <w:r>
              <w:rPr>
                <w:rFonts w:ascii="Arial LatArm" w:hAnsi="Arial LatArm" w:cs="Calibri"/>
                <w:sz w:val="22"/>
                <w:szCs w:val="22"/>
              </w:rPr>
              <w:t xml:space="preserve">. </w:t>
            </w:r>
          </w:p>
        </w:tc>
        <w:tc>
          <w:tcPr>
            <w:tcW w:w="851" w:type="dxa"/>
            <w:vAlign w:val="center"/>
          </w:tcPr>
          <w:p w:rsidR="003B368A" w:rsidRDefault="003B368A" w:rsidP="003B368A">
            <w:pPr>
              <w:jc w:val="center"/>
              <w:rPr>
                <w:rFonts w:ascii="Arial LatArm" w:hAnsi="Arial LatArm" w:cs="Calibri"/>
              </w:rPr>
            </w:pPr>
            <w:r>
              <w:rPr>
                <w:rFonts w:ascii="Calibri" w:hAnsi="Calibri" w:cs="Calibri"/>
              </w:rPr>
              <w:t>литр</w:t>
            </w:r>
          </w:p>
        </w:tc>
        <w:tc>
          <w:tcPr>
            <w:tcW w:w="1149" w:type="dxa"/>
            <w:vAlign w:val="center"/>
          </w:tcPr>
          <w:p w:rsidR="003B368A" w:rsidRDefault="003B368A" w:rsidP="003B368A">
            <w:pPr>
              <w:jc w:val="center"/>
              <w:rPr>
                <w:rFonts w:ascii="Arial LatArm" w:hAnsi="Arial LatArm" w:cs="Arial"/>
              </w:rPr>
            </w:pPr>
          </w:p>
        </w:tc>
        <w:tc>
          <w:tcPr>
            <w:tcW w:w="1620" w:type="dxa"/>
            <w:vAlign w:val="center"/>
          </w:tcPr>
          <w:p w:rsidR="003B368A" w:rsidRDefault="003B368A" w:rsidP="003B368A">
            <w:pPr>
              <w:jc w:val="center"/>
              <w:rPr>
                <w:rFonts w:ascii="Arial LatArm" w:hAnsi="Arial LatArm" w:cs="Arial"/>
              </w:rPr>
            </w:pPr>
          </w:p>
        </w:tc>
        <w:tc>
          <w:tcPr>
            <w:tcW w:w="1314" w:type="dxa"/>
            <w:vAlign w:val="center"/>
          </w:tcPr>
          <w:p w:rsidR="003B368A" w:rsidRDefault="003B368A" w:rsidP="003B368A">
            <w:pPr>
              <w:jc w:val="center"/>
              <w:rPr>
                <w:rFonts w:ascii="Arial LatArm" w:hAnsi="Arial LatArm" w:cs="Arial"/>
              </w:rPr>
            </w:pPr>
            <w:r>
              <w:rPr>
                <w:rFonts w:ascii="Arial LatArm" w:hAnsi="Arial LatArm" w:cs="Arial"/>
              </w:rPr>
              <w:t>300</w:t>
            </w:r>
          </w:p>
        </w:tc>
      </w:tr>
      <w:tr w:rsidR="003B368A" w:rsidRPr="00576215" w:rsidTr="00A53506">
        <w:trPr>
          <w:trHeight w:val="1031"/>
          <w:jc w:val="center"/>
        </w:trPr>
        <w:tc>
          <w:tcPr>
            <w:tcW w:w="1467" w:type="dxa"/>
            <w:vAlign w:val="center"/>
          </w:tcPr>
          <w:p w:rsidR="003B368A" w:rsidRDefault="003B368A" w:rsidP="003B368A">
            <w:pPr>
              <w:jc w:val="center"/>
              <w:rPr>
                <w:rFonts w:ascii="Arial LatArm" w:hAnsi="Arial LatArm" w:cs="Calibri"/>
              </w:rPr>
            </w:pPr>
            <w:r>
              <w:rPr>
                <w:rFonts w:ascii="Arial LatArm" w:hAnsi="Arial LatArm" w:cs="Calibri"/>
              </w:rPr>
              <w:t>19</w:t>
            </w:r>
          </w:p>
        </w:tc>
        <w:tc>
          <w:tcPr>
            <w:tcW w:w="1593" w:type="dxa"/>
            <w:gridSpan w:val="2"/>
            <w:vAlign w:val="center"/>
          </w:tcPr>
          <w:p w:rsidR="003B368A" w:rsidRDefault="003B368A" w:rsidP="003B368A">
            <w:pPr>
              <w:jc w:val="center"/>
              <w:rPr>
                <w:rFonts w:ascii="Arial Unicode" w:hAnsi="Arial Unicode" w:cs="Arial"/>
              </w:rPr>
            </w:pPr>
            <w:r>
              <w:rPr>
                <w:rFonts w:ascii="Arial Unicode" w:hAnsi="Arial Unicode" w:cs="Arial"/>
              </w:rPr>
              <w:t>44322530</w:t>
            </w:r>
          </w:p>
        </w:tc>
        <w:tc>
          <w:tcPr>
            <w:tcW w:w="1704" w:type="dxa"/>
            <w:vAlign w:val="center"/>
          </w:tcPr>
          <w:p w:rsidR="003B368A" w:rsidRDefault="003B368A" w:rsidP="003B368A">
            <w:pPr>
              <w:jc w:val="center"/>
              <w:rPr>
                <w:rFonts w:ascii="Arial LatArm" w:hAnsi="Arial LatArm" w:cs="Calibri"/>
              </w:rPr>
            </w:pPr>
            <w:r>
              <w:rPr>
                <w:rFonts w:ascii="Calibri" w:hAnsi="Calibri" w:cs="Calibri"/>
              </w:rPr>
              <w:t>Клеммник</w:t>
            </w:r>
          </w:p>
        </w:tc>
        <w:tc>
          <w:tcPr>
            <w:tcW w:w="1053" w:type="dxa"/>
            <w:vAlign w:val="center"/>
          </w:tcPr>
          <w:p w:rsidR="003B368A" w:rsidRPr="00C36823" w:rsidRDefault="003B368A" w:rsidP="003B368A">
            <w:pPr>
              <w:widowControl w:val="0"/>
              <w:spacing w:after="120"/>
              <w:jc w:val="center"/>
              <w:rPr>
                <w:rFonts w:ascii="GHEA Grapalat" w:hAnsi="GHEA Grapalat"/>
                <w:sz w:val="22"/>
                <w:szCs w:val="20"/>
              </w:rPr>
            </w:pPr>
          </w:p>
        </w:tc>
        <w:tc>
          <w:tcPr>
            <w:tcW w:w="4678" w:type="dxa"/>
            <w:vAlign w:val="center"/>
          </w:tcPr>
          <w:p w:rsidR="003B368A" w:rsidRDefault="003B368A" w:rsidP="003B368A">
            <w:pPr>
              <w:rPr>
                <w:rFonts w:ascii="Arial LatArm" w:hAnsi="Arial LatArm" w:cs="Calibri"/>
                <w:sz w:val="22"/>
                <w:szCs w:val="22"/>
              </w:rPr>
            </w:pPr>
            <w:r>
              <w:rPr>
                <w:rFonts w:ascii="Calibri" w:hAnsi="Calibri" w:cs="Calibri"/>
                <w:sz w:val="22"/>
                <w:szCs w:val="22"/>
              </w:rPr>
              <w:t>Предназначена</w:t>
            </w:r>
            <w:r>
              <w:rPr>
                <w:rFonts w:ascii="Arial LatArm" w:hAnsi="Arial LatArm" w:cs="Calibri"/>
                <w:sz w:val="22"/>
                <w:szCs w:val="22"/>
              </w:rPr>
              <w:t xml:space="preserve"> </w:t>
            </w:r>
            <w:r>
              <w:rPr>
                <w:rFonts w:ascii="Calibri" w:hAnsi="Calibri" w:cs="Calibri"/>
                <w:sz w:val="22"/>
                <w:szCs w:val="22"/>
              </w:rPr>
              <w:t>для</w:t>
            </w:r>
            <w:r>
              <w:rPr>
                <w:rFonts w:ascii="Arial LatArm" w:hAnsi="Arial LatArm" w:cs="Calibri"/>
                <w:sz w:val="22"/>
                <w:szCs w:val="22"/>
              </w:rPr>
              <w:t xml:space="preserve"> </w:t>
            </w:r>
            <w:r>
              <w:rPr>
                <w:rFonts w:ascii="Calibri" w:hAnsi="Calibri" w:cs="Calibri"/>
                <w:sz w:val="22"/>
                <w:szCs w:val="22"/>
              </w:rPr>
              <w:t>соединения</w:t>
            </w:r>
            <w:r>
              <w:rPr>
                <w:rFonts w:ascii="Arial LatArm" w:hAnsi="Arial LatArm" w:cs="Calibri"/>
                <w:sz w:val="22"/>
                <w:szCs w:val="22"/>
              </w:rPr>
              <w:t xml:space="preserve"> </w:t>
            </w:r>
            <w:r>
              <w:rPr>
                <w:rFonts w:ascii="Calibri" w:hAnsi="Calibri" w:cs="Calibri"/>
                <w:sz w:val="22"/>
                <w:szCs w:val="22"/>
              </w:rPr>
              <w:t>концов</w:t>
            </w:r>
            <w:r>
              <w:rPr>
                <w:rFonts w:ascii="Arial LatArm" w:hAnsi="Arial LatArm" w:cs="Calibri"/>
                <w:sz w:val="22"/>
                <w:szCs w:val="22"/>
              </w:rPr>
              <w:t xml:space="preserve"> </w:t>
            </w:r>
            <w:r>
              <w:rPr>
                <w:rFonts w:ascii="Calibri" w:hAnsi="Calibri" w:cs="Calibri"/>
                <w:sz w:val="22"/>
                <w:szCs w:val="22"/>
              </w:rPr>
              <w:t>провода</w:t>
            </w:r>
            <w:r>
              <w:rPr>
                <w:rFonts w:ascii="Arial LatArm" w:hAnsi="Arial LatArm" w:cs="Calibri"/>
                <w:sz w:val="22"/>
                <w:szCs w:val="22"/>
              </w:rPr>
              <w:t xml:space="preserve"> </w:t>
            </w:r>
            <w:r>
              <w:rPr>
                <w:rFonts w:ascii="Calibri" w:hAnsi="Calibri" w:cs="Calibri"/>
                <w:sz w:val="22"/>
                <w:szCs w:val="22"/>
              </w:rPr>
              <w:t>с</w:t>
            </w:r>
            <w:r>
              <w:rPr>
                <w:rFonts w:ascii="Arial LatArm" w:hAnsi="Arial LatArm" w:cs="Calibri"/>
                <w:sz w:val="22"/>
                <w:szCs w:val="22"/>
              </w:rPr>
              <w:t xml:space="preserve"> </w:t>
            </w:r>
            <w:r>
              <w:rPr>
                <w:rFonts w:ascii="Calibri" w:hAnsi="Calibri" w:cs="Calibri"/>
                <w:sz w:val="22"/>
                <w:szCs w:val="22"/>
              </w:rPr>
              <w:t>сечением</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менее</w:t>
            </w:r>
            <w:r>
              <w:rPr>
                <w:rFonts w:ascii="Arial LatArm" w:hAnsi="Arial LatArm" w:cs="Calibri"/>
                <w:sz w:val="22"/>
                <w:szCs w:val="22"/>
              </w:rPr>
              <w:t xml:space="preserve"> 6 </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пластиковый</w:t>
            </w:r>
            <w:r>
              <w:rPr>
                <w:rFonts w:ascii="Arial LatArm" w:hAnsi="Arial LatArm" w:cs="Calibri"/>
                <w:sz w:val="22"/>
                <w:szCs w:val="22"/>
              </w:rPr>
              <w:t xml:space="preserve">,  </w:t>
            </w:r>
            <w:r>
              <w:rPr>
                <w:rFonts w:ascii="Calibri" w:hAnsi="Calibri" w:cs="Calibri"/>
                <w:sz w:val="22"/>
                <w:szCs w:val="22"/>
              </w:rPr>
              <w:t>размер</w:t>
            </w:r>
            <w:r>
              <w:rPr>
                <w:rFonts w:ascii="Arial LatArm" w:hAnsi="Arial LatArm" w:cs="Calibri"/>
                <w:sz w:val="22"/>
                <w:szCs w:val="22"/>
              </w:rPr>
              <w:t xml:space="preserve"> </w:t>
            </w:r>
            <w:r>
              <w:rPr>
                <w:rFonts w:ascii="Calibri" w:hAnsi="Calibri" w:cs="Calibri"/>
                <w:sz w:val="22"/>
                <w:szCs w:val="22"/>
              </w:rPr>
              <w:t>одной</w:t>
            </w:r>
            <w:r>
              <w:rPr>
                <w:rFonts w:ascii="Arial LatArm" w:hAnsi="Arial LatArm" w:cs="Calibri"/>
                <w:sz w:val="22"/>
                <w:szCs w:val="22"/>
              </w:rPr>
              <w:t xml:space="preserve"> </w:t>
            </w:r>
            <w:r>
              <w:rPr>
                <w:rFonts w:ascii="Calibri" w:hAnsi="Calibri" w:cs="Calibri"/>
                <w:sz w:val="22"/>
                <w:szCs w:val="22"/>
              </w:rPr>
              <w:t>штуки</w:t>
            </w:r>
            <w:r>
              <w:rPr>
                <w:rFonts w:ascii="Arial LatArm" w:hAnsi="Arial LatArm" w:cs="Calibri"/>
                <w:sz w:val="22"/>
                <w:szCs w:val="22"/>
              </w:rPr>
              <w:t xml:space="preserve">- </w:t>
            </w:r>
            <w:r>
              <w:rPr>
                <w:rFonts w:ascii="Calibri" w:hAnsi="Calibri" w:cs="Calibri"/>
                <w:sz w:val="22"/>
                <w:szCs w:val="22"/>
              </w:rPr>
              <w:t>длина</w:t>
            </w:r>
            <w:r>
              <w:rPr>
                <w:rFonts w:ascii="Arial LatArm" w:hAnsi="Arial LatArm" w:cs="Calibri"/>
                <w:sz w:val="22"/>
                <w:szCs w:val="22"/>
              </w:rPr>
              <w:t xml:space="preserve"> 19-21</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ширина</w:t>
            </w:r>
            <w:r>
              <w:rPr>
                <w:rFonts w:ascii="Arial LatArm" w:hAnsi="Arial LatArm" w:cs="Calibri"/>
                <w:sz w:val="22"/>
                <w:szCs w:val="22"/>
              </w:rPr>
              <w:t xml:space="preserve"> 8-10</w:t>
            </w:r>
            <w:r>
              <w:rPr>
                <w:rFonts w:ascii="Calibri" w:hAnsi="Calibri" w:cs="Calibri"/>
                <w:sz w:val="22"/>
                <w:szCs w:val="22"/>
              </w:rPr>
              <w:t>мм</w:t>
            </w:r>
            <w:r>
              <w:rPr>
                <w:rFonts w:ascii="Arial LatArm" w:hAnsi="Arial LatArm" w:cs="Calibri"/>
                <w:sz w:val="22"/>
                <w:szCs w:val="22"/>
              </w:rPr>
              <w:t xml:space="preserve">, </w:t>
            </w:r>
            <w:r>
              <w:rPr>
                <w:rFonts w:ascii="Calibri" w:hAnsi="Calibri" w:cs="Calibri"/>
                <w:sz w:val="22"/>
                <w:szCs w:val="22"/>
              </w:rPr>
              <w:t>натяжной</w:t>
            </w:r>
            <w:r>
              <w:rPr>
                <w:rFonts w:ascii="Arial LatArm" w:hAnsi="Arial LatArm" w:cs="Calibri"/>
                <w:sz w:val="22"/>
                <w:szCs w:val="22"/>
              </w:rPr>
              <w:t xml:space="preserve"> </w:t>
            </w:r>
            <w:r>
              <w:rPr>
                <w:rFonts w:ascii="Calibri" w:hAnsi="Calibri" w:cs="Calibri"/>
                <w:sz w:val="22"/>
                <w:szCs w:val="22"/>
              </w:rPr>
              <w:t>шуруп</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менее</w:t>
            </w:r>
            <w:r>
              <w:rPr>
                <w:rFonts w:ascii="Arial LatArm" w:hAnsi="Arial LatArm" w:cs="Calibri"/>
                <w:sz w:val="22"/>
                <w:szCs w:val="22"/>
              </w:rPr>
              <w:t xml:space="preserve"> </w:t>
            </w:r>
            <w:r>
              <w:rPr>
                <w:rFonts w:ascii="Calibri" w:hAnsi="Calibri" w:cs="Calibri"/>
                <w:sz w:val="22"/>
                <w:szCs w:val="22"/>
              </w:rPr>
              <w:t>М</w:t>
            </w:r>
            <w:r>
              <w:rPr>
                <w:rFonts w:ascii="Arial LatArm" w:hAnsi="Arial LatArm" w:cs="Calibri"/>
                <w:sz w:val="22"/>
                <w:szCs w:val="22"/>
              </w:rPr>
              <w:t xml:space="preserve"> 3, </w:t>
            </w:r>
            <w:r>
              <w:rPr>
                <w:rFonts w:ascii="Calibri" w:hAnsi="Calibri" w:cs="Calibri"/>
                <w:sz w:val="22"/>
                <w:szCs w:val="22"/>
              </w:rPr>
              <w:t>неиспользовался</w:t>
            </w:r>
            <w:r>
              <w:rPr>
                <w:rFonts w:ascii="Arial LatArm" w:hAnsi="Arial LatArm" w:cs="Calibri"/>
                <w:sz w:val="22"/>
                <w:szCs w:val="22"/>
              </w:rPr>
              <w:t>.</w:t>
            </w:r>
          </w:p>
        </w:tc>
        <w:tc>
          <w:tcPr>
            <w:tcW w:w="851" w:type="dxa"/>
            <w:vAlign w:val="center"/>
          </w:tcPr>
          <w:p w:rsidR="003B368A" w:rsidRDefault="003B368A" w:rsidP="003B368A">
            <w:pPr>
              <w:jc w:val="center"/>
              <w:rPr>
                <w:rFonts w:ascii="Arial LatArm" w:hAnsi="Arial LatArm" w:cs="Calibri"/>
                <w:sz w:val="22"/>
                <w:szCs w:val="22"/>
              </w:rPr>
            </w:pPr>
            <w:r>
              <w:rPr>
                <w:rFonts w:ascii="Calibri" w:hAnsi="Calibri" w:cs="Calibri"/>
                <w:sz w:val="22"/>
                <w:szCs w:val="22"/>
              </w:rPr>
              <w:t>штука</w:t>
            </w:r>
          </w:p>
        </w:tc>
        <w:tc>
          <w:tcPr>
            <w:tcW w:w="1149" w:type="dxa"/>
            <w:vAlign w:val="center"/>
          </w:tcPr>
          <w:p w:rsidR="003B368A" w:rsidRDefault="003B368A" w:rsidP="003B368A">
            <w:pPr>
              <w:jc w:val="center"/>
              <w:rPr>
                <w:rFonts w:ascii="Arial LatArm" w:hAnsi="Arial LatArm" w:cs="Arial"/>
              </w:rPr>
            </w:pPr>
          </w:p>
        </w:tc>
        <w:tc>
          <w:tcPr>
            <w:tcW w:w="1620" w:type="dxa"/>
            <w:vAlign w:val="center"/>
          </w:tcPr>
          <w:p w:rsidR="003B368A" w:rsidRDefault="003B368A" w:rsidP="003B368A">
            <w:pPr>
              <w:jc w:val="center"/>
              <w:rPr>
                <w:rFonts w:ascii="Arial LatArm" w:hAnsi="Arial LatArm" w:cs="Arial"/>
              </w:rPr>
            </w:pPr>
          </w:p>
        </w:tc>
        <w:tc>
          <w:tcPr>
            <w:tcW w:w="1314" w:type="dxa"/>
            <w:vAlign w:val="center"/>
          </w:tcPr>
          <w:p w:rsidR="003B368A" w:rsidRDefault="003B368A" w:rsidP="003B368A">
            <w:pPr>
              <w:jc w:val="center"/>
              <w:rPr>
                <w:rFonts w:ascii="Arial LatArm" w:hAnsi="Arial LatArm" w:cs="Arial"/>
              </w:rPr>
            </w:pPr>
            <w:r>
              <w:rPr>
                <w:rFonts w:ascii="Arial LatArm" w:hAnsi="Arial LatArm" w:cs="Arial"/>
              </w:rPr>
              <w:t>10000</w:t>
            </w:r>
          </w:p>
        </w:tc>
      </w:tr>
      <w:tr w:rsidR="003B368A" w:rsidRPr="00576215" w:rsidTr="00A53506">
        <w:trPr>
          <w:trHeight w:val="1031"/>
          <w:jc w:val="center"/>
        </w:trPr>
        <w:tc>
          <w:tcPr>
            <w:tcW w:w="1467" w:type="dxa"/>
            <w:vAlign w:val="center"/>
          </w:tcPr>
          <w:p w:rsidR="003B368A" w:rsidRDefault="003B368A" w:rsidP="003B368A">
            <w:pPr>
              <w:jc w:val="center"/>
              <w:rPr>
                <w:rFonts w:ascii="Arial LatArm" w:hAnsi="Arial LatArm" w:cs="Calibri"/>
              </w:rPr>
            </w:pPr>
            <w:r>
              <w:rPr>
                <w:rFonts w:ascii="Arial LatArm" w:hAnsi="Arial LatArm" w:cs="Calibri"/>
              </w:rPr>
              <w:t>20</w:t>
            </w:r>
          </w:p>
        </w:tc>
        <w:tc>
          <w:tcPr>
            <w:tcW w:w="1593" w:type="dxa"/>
            <w:gridSpan w:val="2"/>
            <w:vAlign w:val="center"/>
          </w:tcPr>
          <w:p w:rsidR="003B368A" w:rsidRDefault="003B368A" w:rsidP="003B368A">
            <w:pPr>
              <w:jc w:val="center"/>
              <w:rPr>
                <w:rFonts w:ascii="Arial Unicode" w:hAnsi="Arial Unicode" w:cs="Arial"/>
              </w:rPr>
            </w:pPr>
            <w:r>
              <w:rPr>
                <w:rFonts w:ascii="Arial Unicode" w:hAnsi="Arial Unicode" w:cs="Arial"/>
              </w:rPr>
              <w:t>31682100</w:t>
            </w:r>
          </w:p>
        </w:tc>
        <w:tc>
          <w:tcPr>
            <w:tcW w:w="1704" w:type="dxa"/>
            <w:vAlign w:val="center"/>
          </w:tcPr>
          <w:p w:rsidR="003B368A" w:rsidRDefault="003B368A" w:rsidP="003B368A">
            <w:pPr>
              <w:jc w:val="center"/>
              <w:rPr>
                <w:rFonts w:ascii="Arial LatArm" w:hAnsi="Arial LatArm" w:cs="Calibri"/>
              </w:rPr>
            </w:pPr>
            <w:r>
              <w:rPr>
                <w:rFonts w:ascii="Calibri" w:hAnsi="Calibri" w:cs="Calibri"/>
              </w:rPr>
              <w:t>Стойка</w:t>
            </w:r>
            <w:r>
              <w:rPr>
                <w:rFonts w:ascii="Arial LatArm" w:hAnsi="Arial LatArm" w:cs="Calibri"/>
              </w:rPr>
              <w:t xml:space="preserve"> </w:t>
            </w:r>
            <w:r>
              <w:rPr>
                <w:rFonts w:ascii="Calibri" w:hAnsi="Calibri" w:cs="Calibri"/>
              </w:rPr>
              <w:t>предохранителя</w:t>
            </w:r>
            <w:r>
              <w:rPr>
                <w:rFonts w:ascii="Arial LatArm" w:hAnsi="Arial LatArm" w:cs="Calibri"/>
              </w:rPr>
              <w:t xml:space="preserve">, </w:t>
            </w:r>
            <w:r>
              <w:rPr>
                <w:rFonts w:ascii="Calibri" w:hAnsi="Calibri" w:cs="Calibri"/>
              </w:rPr>
              <w:t>маленькая</w:t>
            </w:r>
          </w:p>
        </w:tc>
        <w:tc>
          <w:tcPr>
            <w:tcW w:w="1053" w:type="dxa"/>
            <w:vAlign w:val="center"/>
          </w:tcPr>
          <w:p w:rsidR="003B368A" w:rsidRPr="00C36823" w:rsidRDefault="003B368A" w:rsidP="003B368A">
            <w:pPr>
              <w:widowControl w:val="0"/>
              <w:spacing w:after="120"/>
              <w:jc w:val="center"/>
              <w:rPr>
                <w:rFonts w:ascii="GHEA Grapalat" w:hAnsi="GHEA Grapalat"/>
                <w:sz w:val="22"/>
                <w:szCs w:val="20"/>
              </w:rPr>
            </w:pPr>
          </w:p>
        </w:tc>
        <w:tc>
          <w:tcPr>
            <w:tcW w:w="4678" w:type="dxa"/>
            <w:vAlign w:val="center"/>
          </w:tcPr>
          <w:p w:rsidR="003B368A" w:rsidRDefault="003B368A" w:rsidP="003B368A">
            <w:pPr>
              <w:rPr>
                <w:rFonts w:ascii="Arial LatArm" w:hAnsi="Arial LatArm" w:cs="Calibri"/>
              </w:rPr>
            </w:pPr>
            <w:r>
              <w:rPr>
                <w:rFonts w:ascii="Calibri" w:hAnsi="Calibri" w:cs="Calibri"/>
              </w:rPr>
              <w:t>Металлическая</w:t>
            </w:r>
            <w:r>
              <w:rPr>
                <w:rFonts w:ascii="Arial LatArm" w:hAnsi="Arial LatArm" w:cs="Calibri"/>
              </w:rPr>
              <w:t xml:space="preserve">, </w:t>
            </w:r>
            <w:r>
              <w:rPr>
                <w:rFonts w:ascii="Calibri" w:hAnsi="Calibri" w:cs="Calibri"/>
              </w:rPr>
              <w:t>с</w:t>
            </w:r>
            <w:r>
              <w:rPr>
                <w:rFonts w:ascii="Arial LatArm" w:hAnsi="Arial LatArm" w:cs="Calibri"/>
              </w:rPr>
              <w:t xml:space="preserve"> </w:t>
            </w:r>
            <w:r>
              <w:rPr>
                <w:rFonts w:ascii="Calibri" w:hAnsi="Calibri" w:cs="Calibri"/>
              </w:rPr>
              <w:t>высокой</w:t>
            </w:r>
            <w:r>
              <w:rPr>
                <w:rFonts w:ascii="Arial LatArm" w:hAnsi="Arial LatArm" w:cs="Calibri"/>
              </w:rPr>
              <w:t xml:space="preserve"> </w:t>
            </w:r>
            <w:r>
              <w:rPr>
                <w:rFonts w:ascii="Calibri" w:hAnsi="Calibri" w:cs="Calibri"/>
              </w:rPr>
              <w:t>термостойкостью</w:t>
            </w:r>
            <w:r>
              <w:rPr>
                <w:rFonts w:ascii="Arial LatArm" w:hAnsi="Arial LatArm" w:cs="Calibri"/>
              </w:rPr>
              <w:t xml:space="preserve">, </w:t>
            </w:r>
            <w:r>
              <w:rPr>
                <w:rFonts w:ascii="Calibri" w:hAnsi="Calibri" w:cs="Calibri"/>
              </w:rPr>
              <w:t>предназначен</w:t>
            </w:r>
            <w:r>
              <w:rPr>
                <w:rFonts w:ascii="Arial LatArm" w:hAnsi="Arial LatArm" w:cs="Calibri"/>
              </w:rPr>
              <w:t xml:space="preserve">a </w:t>
            </w:r>
            <w:r>
              <w:rPr>
                <w:rFonts w:ascii="Calibri" w:hAnsi="Calibri" w:cs="Calibri"/>
              </w:rPr>
              <w:t>для</w:t>
            </w:r>
            <w:r>
              <w:rPr>
                <w:rFonts w:ascii="Arial LatArm" w:hAnsi="Arial LatArm" w:cs="Calibri"/>
              </w:rPr>
              <w:t xml:space="preserve"> </w:t>
            </w:r>
            <w:r>
              <w:rPr>
                <w:rFonts w:ascii="Calibri" w:hAnsi="Calibri" w:cs="Calibri"/>
              </w:rPr>
              <w:t>установки</w:t>
            </w:r>
            <w:r>
              <w:rPr>
                <w:rFonts w:ascii="Arial LatArm" w:hAnsi="Arial LatArm" w:cs="Calibri"/>
              </w:rPr>
              <w:t xml:space="preserve">  </w:t>
            </w:r>
            <w:r>
              <w:rPr>
                <w:rFonts w:ascii="Calibri" w:hAnsi="Calibri" w:cs="Calibri"/>
              </w:rPr>
              <w:t>предохранителей</w:t>
            </w:r>
            <w:r>
              <w:rPr>
                <w:rFonts w:ascii="Arial LatArm" w:hAnsi="Arial LatArm" w:cs="Calibri"/>
              </w:rPr>
              <w:t xml:space="preserve">, </w:t>
            </w:r>
            <w:r>
              <w:rPr>
                <w:rFonts w:ascii="Calibri" w:hAnsi="Calibri" w:cs="Calibri"/>
              </w:rPr>
              <w:t>ширина</w:t>
            </w:r>
            <w:r>
              <w:rPr>
                <w:rFonts w:ascii="Arial LatArm" w:hAnsi="Arial LatArm" w:cs="Calibri"/>
              </w:rPr>
              <w:t xml:space="preserve"> 35 </w:t>
            </w:r>
            <w:r>
              <w:rPr>
                <w:rFonts w:ascii="Calibri" w:hAnsi="Calibri" w:cs="Calibri"/>
              </w:rPr>
              <w:t>мм</w:t>
            </w:r>
            <w:r>
              <w:rPr>
                <w:rFonts w:ascii="Arial LatArm" w:hAnsi="Arial LatArm" w:cs="Calibri"/>
              </w:rPr>
              <w:t xml:space="preserve">, </w:t>
            </w:r>
            <w:r>
              <w:rPr>
                <w:rFonts w:ascii="Calibri" w:hAnsi="Calibri" w:cs="Calibri"/>
              </w:rPr>
              <w:t>однометровыми</w:t>
            </w:r>
            <w:r>
              <w:rPr>
                <w:rFonts w:ascii="Arial LatArm" w:hAnsi="Arial LatArm" w:cs="Calibri"/>
              </w:rPr>
              <w:t xml:space="preserve"> </w:t>
            </w:r>
            <w:r>
              <w:rPr>
                <w:rFonts w:ascii="Calibri" w:hAnsi="Calibri" w:cs="Calibri"/>
              </w:rPr>
              <w:t>отрезками</w:t>
            </w:r>
            <w:r>
              <w:rPr>
                <w:rFonts w:ascii="Arial LatArm" w:hAnsi="Arial LatArm" w:cs="Calibri"/>
              </w:rPr>
              <w:t xml:space="preserve">, </w:t>
            </w:r>
            <w:r>
              <w:rPr>
                <w:rFonts w:ascii="Calibri" w:hAnsi="Calibri" w:cs="Calibri"/>
              </w:rPr>
              <w:t>неиспользованная</w:t>
            </w:r>
            <w:r>
              <w:rPr>
                <w:rFonts w:ascii="Arial LatArm" w:hAnsi="Arial LatArm" w:cs="Calibri"/>
              </w:rPr>
              <w:t xml:space="preserve">. </w:t>
            </w:r>
          </w:p>
        </w:tc>
        <w:tc>
          <w:tcPr>
            <w:tcW w:w="851" w:type="dxa"/>
            <w:vAlign w:val="center"/>
          </w:tcPr>
          <w:p w:rsidR="003B368A" w:rsidRDefault="003B368A" w:rsidP="003B368A">
            <w:pPr>
              <w:jc w:val="center"/>
              <w:rPr>
                <w:rFonts w:ascii="Arial LatArm" w:hAnsi="Arial LatArm" w:cs="Calibri"/>
              </w:rPr>
            </w:pPr>
            <w:r>
              <w:rPr>
                <w:rFonts w:ascii="Calibri" w:hAnsi="Calibri" w:cs="Calibri"/>
              </w:rPr>
              <w:t>штука</w:t>
            </w:r>
          </w:p>
        </w:tc>
        <w:tc>
          <w:tcPr>
            <w:tcW w:w="1149" w:type="dxa"/>
            <w:vAlign w:val="center"/>
          </w:tcPr>
          <w:p w:rsidR="003B368A" w:rsidRDefault="003B368A" w:rsidP="003B368A">
            <w:pPr>
              <w:jc w:val="center"/>
              <w:rPr>
                <w:rFonts w:ascii="Arial LatArm" w:hAnsi="Arial LatArm" w:cs="Arial"/>
              </w:rPr>
            </w:pPr>
          </w:p>
        </w:tc>
        <w:tc>
          <w:tcPr>
            <w:tcW w:w="1620" w:type="dxa"/>
            <w:vAlign w:val="center"/>
          </w:tcPr>
          <w:p w:rsidR="003B368A" w:rsidRDefault="003B368A" w:rsidP="003B368A">
            <w:pPr>
              <w:jc w:val="center"/>
              <w:rPr>
                <w:rFonts w:ascii="Arial LatArm" w:hAnsi="Arial LatArm" w:cs="Arial"/>
              </w:rPr>
            </w:pPr>
          </w:p>
        </w:tc>
        <w:tc>
          <w:tcPr>
            <w:tcW w:w="1314" w:type="dxa"/>
            <w:vAlign w:val="center"/>
          </w:tcPr>
          <w:p w:rsidR="003B368A" w:rsidRDefault="003B368A" w:rsidP="003B368A">
            <w:pPr>
              <w:jc w:val="center"/>
              <w:rPr>
                <w:rFonts w:ascii="Arial LatArm" w:hAnsi="Arial LatArm" w:cs="Arial"/>
              </w:rPr>
            </w:pPr>
            <w:r>
              <w:rPr>
                <w:rFonts w:ascii="Arial LatArm" w:hAnsi="Arial LatArm" w:cs="Arial"/>
              </w:rPr>
              <w:t>500</w:t>
            </w:r>
          </w:p>
        </w:tc>
      </w:tr>
      <w:tr w:rsidR="003B368A" w:rsidRPr="00576215" w:rsidTr="00A53506">
        <w:trPr>
          <w:trHeight w:val="1031"/>
          <w:jc w:val="center"/>
        </w:trPr>
        <w:tc>
          <w:tcPr>
            <w:tcW w:w="1467" w:type="dxa"/>
            <w:vAlign w:val="center"/>
          </w:tcPr>
          <w:p w:rsidR="003B368A" w:rsidRDefault="003B368A" w:rsidP="003B368A">
            <w:pPr>
              <w:jc w:val="center"/>
              <w:rPr>
                <w:rFonts w:ascii="Arial LatArm" w:hAnsi="Arial LatArm" w:cs="Calibri"/>
              </w:rPr>
            </w:pPr>
            <w:r>
              <w:rPr>
                <w:rFonts w:ascii="Arial LatArm" w:hAnsi="Arial LatArm" w:cs="Calibri"/>
              </w:rPr>
              <w:t>21</w:t>
            </w:r>
          </w:p>
        </w:tc>
        <w:tc>
          <w:tcPr>
            <w:tcW w:w="1593" w:type="dxa"/>
            <w:gridSpan w:val="2"/>
            <w:vAlign w:val="center"/>
          </w:tcPr>
          <w:p w:rsidR="003B368A" w:rsidRDefault="003B368A" w:rsidP="003B368A">
            <w:pPr>
              <w:jc w:val="center"/>
              <w:rPr>
                <w:rFonts w:ascii="Arial Unicode" w:hAnsi="Arial Unicode" w:cs="Arial"/>
              </w:rPr>
            </w:pPr>
            <w:r>
              <w:rPr>
                <w:rFonts w:ascii="Arial Unicode" w:hAnsi="Arial Unicode" w:cs="Arial"/>
              </w:rPr>
              <w:t>31211180</w:t>
            </w:r>
          </w:p>
        </w:tc>
        <w:tc>
          <w:tcPr>
            <w:tcW w:w="1704" w:type="dxa"/>
            <w:vAlign w:val="center"/>
          </w:tcPr>
          <w:p w:rsidR="003B368A" w:rsidRDefault="003B368A" w:rsidP="003B368A">
            <w:pPr>
              <w:jc w:val="center"/>
              <w:rPr>
                <w:rFonts w:ascii="Arial LatArm" w:hAnsi="Arial LatArm" w:cs="Calibri"/>
              </w:rPr>
            </w:pPr>
            <w:r>
              <w:rPr>
                <w:rFonts w:ascii="Arial LatArm" w:hAnsi="Arial LatArm" w:cs="Calibri"/>
              </w:rPr>
              <w:t xml:space="preserve"> </w:t>
            </w:r>
            <w:r>
              <w:rPr>
                <w:rFonts w:ascii="Calibri" w:hAnsi="Calibri" w:cs="Calibri"/>
              </w:rPr>
              <w:t>Автомат</w:t>
            </w:r>
            <w:r>
              <w:rPr>
                <w:rFonts w:ascii="Arial LatArm" w:hAnsi="Arial LatArm" w:cs="Calibri"/>
              </w:rPr>
              <w:t xml:space="preserve"> 32 </w:t>
            </w:r>
            <w:r>
              <w:rPr>
                <w:rFonts w:ascii="Calibri" w:hAnsi="Calibri" w:cs="Calibri"/>
              </w:rPr>
              <w:t>А</w:t>
            </w:r>
          </w:p>
        </w:tc>
        <w:tc>
          <w:tcPr>
            <w:tcW w:w="1053" w:type="dxa"/>
            <w:vAlign w:val="center"/>
          </w:tcPr>
          <w:p w:rsidR="003B368A" w:rsidRPr="00C36823" w:rsidRDefault="003B368A" w:rsidP="003B368A">
            <w:pPr>
              <w:widowControl w:val="0"/>
              <w:spacing w:after="120"/>
              <w:jc w:val="center"/>
              <w:rPr>
                <w:rFonts w:ascii="GHEA Grapalat" w:hAnsi="GHEA Grapalat"/>
                <w:sz w:val="22"/>
                <w:szCs w:val="20"/>
              </w:rPr>
            </w:pPr>
          </w:p>
        </w:tc>
        <w:tc>
          <w:tcPr>
            <w:tcW w:w="4678" w:type="dxa"/>
            <w:vAlign w:val="center"/>
          </w:tcPr>
          <w:p w:rsidR="003B368A" w:rsidRDefault="003B368A" w:rsidP="003B368A">
            <w:pPr>
              <w:rPr>
                <w:rFonts w:ascii="Arial LatArm" w:hAnsi="Arial LatArm" w:cs="Calibri"/>
                <w:sz w:val="22"/>
                <w:szCs w:val="22"/>
              </w:rPr>
            </w:pPr>
            <w:r>
              <w:rPr>
                <w:rFonts w:ascii="Arial LatArm" w:hAnsi="Arial LatArm" w:cs="Calibri"/>
                <w:sz w:val="22"/>
                <w:szCs w:val="22"/>
              </w:rPr>
              <w:t xml:space="preserve">32 </w:t>
            </w:r>
            <w:r>
              <w:rPr>
                <w:rFonts w:ascii="Calibri" w:hAnsi="Calibri" w:cs="Calibri"/>
                <w:sz w:val="22"/>
                <w:szCs w:val="22"/>
              </w:rPr>
              <w:t>ампер</w:t>
            </w:r>
            <w:r>
              <w:rPr>
                <w:rFonts w:ascii="Arial LatArm" w:hAnsi="Arial LatArm" w:cs="Calibri"/>
                <w:sz w:val="22"/>
                <w:szCs w:val="22"/>
              </w:rPr>
              <w:t xml:space="preserve">, </w:t>
            </w:r>
            <w:r>
              <w:rPr>
                <w:rFonts w:ascii="Calibri" w:hAnsi="Calibri" w:cs="Calibri"/>
                <w:sz w:val="22"/>
                <w:szCs w:val="22"/>
              </w:rPr>
              <w:t>однофазный</w:t>
            </w:r>
            <w:r>
              <w:rPr>
                <w:rFonts w:ascii="Arial LatArm" w:hAnsi="Arial LatArm" w:cs="Calibri"/>
                <w:sz w:val="22"/>
                <w:szCs w:val="22"/>
              </w:rPr>
              <w:t xml:space="preserve">, </w:t>
            </w:r>
            <w:r>
              <w:rPr>
                <w:rFonts w:ascii="Calibri" w:hAnsi="Calibri" w:cs="Calibri"/>
                <w:sz w:val="22"/>
                <w:szCs w:val="22"/>
              </w:rPr>
              <w:t>входное</w:t>
            </w:r>
            <w:r>
              <w:rPr>
                <w:rFonts w:ascii="Arial LatArm" w:hAnsi="Arial LatArm" w:cs="Calibri"/>
                <w:sz w:val="22"/>
                <w:szCs w:val="22"/>
              </w:rPr>
              <w:t xml:space="preserve"> </w:t>
            </w:r>
            <w:r>
              <w:rPr>
                <w:rFonts w:ascii="Calibri" w:hAnsi="Calibri" w:cs="Calibri"/>
                <w:sz w:val="22"/>
                <w:szCs w:val="22"/>
              </w:rPr>
              <w:t>напряжение</w:t>
            </w:r>
            <w:r>
              <w:rPr>
                <w:rFonts w:ascii="Arial LatArm" w:hAnsi="Arial LatArm" w:cs="Calibri"/>
                <w:sz w:val="22"/>
                <w:szCs w:val="22"/>
              </w:rPr>
              <w:t xml:space="preserve"> 220 </w:t>
            </w:r>
            <w:r>
              <w:rPr>
                <w:rFonts w:ascii="Calibri" w:hAnsi="Calibri" w:cs="Calibri"/>
                <w:sz w:val="22"/>
                <w:szCs w:val="22"/>
              </w:rPr>
              <w:t>вольт</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менее</w:t>
            </w:r>
            <w:r>
              <w:rPr>
                <w:rFonts w:ascii="Arial LatArm" w:hAnsi="Arial LatArm" w:cs="Calibri"/>
                <w:sz w:val="22"/>
                <w:szCs w:val="22"/>
              </w:rPr>
              <w:t xml:space="preserve"> + - 10%,  </w:t>
            </w:r>
            <w:r>
              <w:rPr>
                <w:rFonts w:ascii="Calibri" w:hAnsi="Calibri" w:cs="Calibri"/>
                <w:sz w:val="22"/>
                <w:szCs w:val="22"/>
              </w:rPr>
              <w:t>чачастота</w:t>
            </w:r>
            <w:r>
              <w:rPr>
                <w:rFonts w:ascii="Arial LatArm" w:hAnsi="Arial LatArm" w:cs="Calibri"/>
                <w:sz w:val="22"/>
                <w:szCs w:val="22"/>
              </w:rPr>
              <w:t xml:space="preserve"> 50/60 </w:t>
            </w:r>
            <w:r>
              <w:rPr>
                <w:rFonts w:ascii="Calibri" w:hAnsi="Calibri" w:cs="Calibri"/>
                <w:sz w:val="22"/>
                <w:szCs w:val="22"/>
              </w:rPr>
              <w:t>Гц</w:t>
            </w:r>
            <w:r>
              <w:rPr>
                <w:rFonts w:ascii="Arial LatArm" w:hAnsi="Arial LatArm" w:cs="Calibri"/>
                <w:sz w:val="22"/>
                <w:szCs w:val="22"/>
              </w:rPr>
              <w:t xml:space="preserve"> ,  </w:t>
            </w:r>
            <w:r>
              <w:rPr>
                <w:rFonts w:ascii="Calibri" w:hAnsi="Calibri" w:cs="Calibri"/>
                <w:sz w:val="22"/>
                <w:szCs w:val="22"/>
              </w:rPr>
              <w:t>неиспользованный</w:t>
            </w:r>
            <w:r>
              <w:rPr>
                <w:rFonts w:ascii="Arial LatArm" w:hAnsi="Arial LatArm" w:cs="Calibri"/>
                <w:sz w:val="22"/>
                <w:szCs w:val="22"/>
              </w:rPr>
              <w:t xml:space="preserve">, </w:t>
            </w:r>
            <w:r>
              <w:rPr>
                <w:rFonts w:ascii="Calibri" w:hAnsi="Calibri" w:cs="Calibri"/>
                <w:sz w:val="22"/>
                <w:szCs w:val="22"/>
              </w:rPr>
              <w:t>произведен</w:t>
            </w:r>
            <w:r>
              <w:rPr>
                <w:rFonts w:ascii="Arial LatArm" w:hAnsi="Arial LatArm" w:cs="Calibri"/>
                <w:sz w:val="22"/>
                <w:szCs w:val="22"/>
              </w:rPr>
              <w:t xml:space="preserve"> </w:t>
            </w:r>
            <w:r>
              <w:rPr>
                <w:rFonts w:ascii="Calibri" w:hAnsi="Calibri" w:cs="Calibri"/>
                <w:sz w:val="22"/>
                <w:szCs w:val="22"/>
              </w:rPr>
              <w:t>не</w:t>
            </w:r>
            <w:r>
              <w:rPr>
                <w:rFonts w:ascii="Arial LatArm" w:hAnsi="Arial LatArm" w:cs="Calibri"/>
                <w:sz w:val="22"/>
                <w:szCs w:val="22"/>
              </w:rPr>
              <w:t xml:space="preserve"> </w:t>
            </w:r>
            <w:r>
              <w:rPr>
                <w:rFonts w:ascii="Calibri" w:hAnsi="Calibri" w:cs="Calibri"/>
                <w:sz w:val="22"/>
                <w:szCs w:val="22"/>
              </w:rPr>
              <w:t>раннее</w:t>
            </w:r>
            <w:r>
              <w:rPr>
                <w:rFonts w:ascii="Arial LatArm" w:hAnsi="Arial LatArm" w:cs="Calibri"/>
                <w:sz w:val="22"/>
                <w:szCs w:val="22"/>
              </w:rPr>
              <w:t xml:space="preserve"> 2025 </w:t>
            </w:r>
            <w:r>
              <w:rPr>
                <w:rFonts w:ascii="Calibri" w:hAnsi="Calibri" w:cs="Calibri"/>
                <w:sz w:val="22"/>
                <w:szCs w:val="22"/>
              </w:rPr>
              <w:t>года</w:t>
            </w:r>
            <w:r>
              <w:rPr>
                <w:rFonts w:ascii="Arial LatArm" w:hAnsi="Arial LatArm" w:cs="Calibri"/>
                <w:sz w:val="22"/>
                <w:szCs w:val="22"/>
              </w:rPr>
              <w:t xml:space="preserve">. </w:t>
            </w:r>
            <w:r>
              <w:rPr>
                <w:rFonts w:ascii="Calibri" w:hAnsi="Calibri" w:cs="Calibri"/>
                <w:b/>
                <w:bCs/>
                <w:sz w:val="22"/>
                <w:szCs w:val="22"/>
              </w:rPr>
              <w:t>Продавец</w:t>
            </w:r>
            <w:r>
              <w:rPr>
                <w:rFonts w:ascii="Arial LatArm" w:hAnsi="Arial LatArm" w:cs="Calibri"/>
                <w:b/>
                <w:bCs/>
                <w:sz w:val="22"/>
                <w:szCs w:val="22"/>
              </w:rPr>
              <w:t xml:space="preserve"> </w:t>
            </w:r>
            <w:r>
              <w:rPr>
                <w:rFonts w:ascii="Calibri" w:hAnsi="Calibri" w:cs="Calibri"/>
                <w:b/>
                <w:bCs/>
                <w:sz w:val="22"/>
                <w:szCs w:val="22"/>
              </w:rPr>
              <w:t>вместе</w:t>
            </w:r>
            <w:r>
              <w:rPr>
                <w:rFonts w:ascii="Arial LatArm" w:hAnsi="Arial LatArm" w:cs="Calibri"/>
                <w:b/>
                <w:bCs/>
                <w:sz w:val="22"/>
                <w:szCs w:val="22"/>
              </w:rPr>
              <w:t xml:space="preserve"> </w:t>
            </w:r>
            <w:r>
              <w:rPr>
                <w:rFonts w:ascii="Calibri" w:hAnsi="Calibri" w:cs="Calibri"/>
                <w:b/>
                <w:bCs/>
                <w:sz w:val="22"/>
                <w:szCs w:val="22"/>
              </w:rPr>
              <w:t>с</w:t>
            </w:r>
            <w:r>
              <w:rPr>
                <w:rFonts w:ascii="Arial LatArm" w:hAnsi="Arial LatArm" w:cs="Calibri"/>
                <w:b/>
                <w:bCs/>
                <w:sz w:val="22"/>
                <w:szCs w:val="22"/>
              </w:rPr>
              <w:t xml:space="preserve"> </w:t>
            </w:r>
            <w:r>
              <w:rPr>
                <w:rFonts w:ascii="Calibri" w:hAnsi="Calibri" w:cs="Calibri"/>
                <w:b/>
                <w:bCs/>
                <w:sz w:val="22"/>
                <w:szCs w:val="22"/>
              </w:rPr>
              <w:t>поставленным</w:t>
            </w:r>
            <w:r>
              <w:rPr>
                <w:rFonts w:ascii="Arial LatArm" w:hAnsi="Arial LatArm" w:cs="Calibri"/>
                <w:b/>
                <w:bCs/>
                <w:sz w:val="22"/>
                <w:szCs w:val="22"/>
              </w:rPr>
              <w:t xml:space="preserve"> </w:t>
            </w:r>
            <w:r>
              <w:rPr>
                <w:rFonts w:ascii="Calibri" w:hAnsi="Calibri" w:cs="Calibri"/>
                <w:b/>
                <w:bCs/>
                <w:sz w:val="22"/>
                <w:szCs w:val="22"/>
              </w:rPr>
              <w:t>товаром</w:t>
            </w:r>
            <w:r>
              <w:rPr>
                <w:rFonts w:ascii="Arial LatArm" w:hAnsi="Arial LatArm" w:cs="Calibri"/>
                <w:b/>
                <w:bCs/>
                <w:sz w:val="22"/>
                <w:szCs w:val="22"/>
              </w:rPr>
              <w:t xml:space="preserve"> </w:t>
            </w:r>
            <w:r>
              <w:rPr>
                <w:rFonts w:ascii="Calibri" w:hAnsi="Calibri" w:cs="Calibri"/>
                <w:b/>
                <w:bCs/>
                <w:sz w:val="22"/>
                <w:szCs w:val="22"/>
              </w:rPr>
              <w:t>представляет</w:t>
            </w:r>
            <w:r>
              <w:rPr>
                <w:rFonts w:ascii="Arial LatArm" w:hAnsi="Arial LatArm" w:cs="Calibri"/>
                <w:b/>
                <w:bCs/>
                <w:sz w:val="22"/>
                <w:szCs w:val="22"/>
              </w:rPr>
              <w:t xml:space="preserve"> </w:t>
            </w:r>
            <w:r>
              <w:rPr>
                <w:rFonts w:ascii="Calibri" w:hAnsi="Calibri" w:cs="Calibri"/>
                <w:b/>
                <w:bCs/>
                <w:sz w:val="22"/>
                <w:szCs w:val="22"/>
              </w:rPr>
              <w:t>сертификат</w:t>
            </w:r>
            <w:r>
              <w:rPr>
                <w:rFonts w:ascii="Arial LatArm" w:hAnsi="Arial LatArm" w:cs="Calibri"/>
                <w:b/>
                <w:bCs/>
                <w:sz w:val="22"/>
                <w:szCs w:val="22"/>
              </w:rPr>
              <w:t xml:space="preserve"> </w:t>
            </w:r>
            <w:r>
              <w:rPr>
                <w:rFonts w:ascii="Calibri" w:hAnsi="Calibri" w:cs="Calibri"/>
                <w:b/>
                <w:bCs/>
                <w:sz w:val="22"/>
                <w:szCs w:val="22"/>
              </w:rPr>
              <w:t>качества</w:t>
            </w:r>
            <w:r>
              <w:rPr>
                <w:rFonts w:ascii="Arial LatArm" w:hAnsi="Arial LatArm" w:cs="Calibri"/>
                <w:b/>
                <w:bCs/>
                <w:sz w:val="22"/>
                <w:szCs w:val="22"/>
              </w:rPr>
              <w:t xml:space="preserve">,  </w:t>
            </w:r>
            <w:r>
              <w:rPr>
                <w:rFonts w:ascii="Calibri" w:hAnsi="Calibri" w:cs="Calibri"/>
                <w:b/>
                <w:bCs/>
                <w:sz w:val="22"/>
                <w:szCs w:val="22"/>
              </w:rPr>
              <w:t>технический</w:t>
            </w:r>
            <w:r>
              <w:rPr>
                <w:rFonts w:ascii="Arial LatArm" w:hAnsi="Arial LatArm" w:cs="Calibri"/>
                <w:b/>
                <w:bCs/>
                <w:sz w:val="22"/>
                <w:szCs w:val="22"/>
              </w:rPr>
              <w:t xml:space="preserve"> </w:t>
            </w:r>
            <w:r>
              <w:rPr>
                <w:rFonts w:ascii="Calibri" w:hAnsi="Calibri" w:cs="Calibri"/>
                <w:b/>
                <w:bCs/>
                <w:sz w:val="22"/>
                <w:szCs w:val="22"/>
              </w:rPr>
              <w:t>паспорт</w:t>
            </w:r>
            <w:r>
              <w:rPr>
                <w:rFonts w:ascii="Arial LatArm" w:hAnsi="Arial LatArm" w:cs="Calibri"/>
                <w:b/>
                <w:bCs/>
                <w:sz w:val="22"/>
                <w:szCs w:val="22"/>
              </w:rPr>
              <w:t>.</w:t>
            </w:r>
          </w:p>
        </w:tc>
        <w:tc>
          <w:tcPr>
            <w:tcW w:w="851" w:type="dxa"/>
            <w:vAlign w:val="center"/>
          </w:tcPr>
          <w:p w:rsidR="003B368A" w:rsidRDefault="003B368A" w:rsidP="003B368A">
            <w:pPr>
              <w:jc w:val="center"/>
              <w:rPr>
                <w:rFonts w:ascii="Arial LatArm" w:hAnsi="Arial LatArm" w:cs="Calibri"/>
              </w:rPr>
            </w:pPr>
            <w:r>
              <w:rPr>
                <w:rFonts w:ascii="Calibri" w:hAnsi="Calibri" w:cs="Calibri"/>
              </w:rPr>
              <w:t>штука</w:t>
            </w:r>
          </w:p>
        </w:tc>
        <w:tc>
          <w:tcPr>
            <w:tcW w:w="1149" w:type="dxa"/>
            <w:vAlign w:val="center"/>
          </w:tcPr>
          <w:p w:rsidR="003B368A" w:rsidRDefault="003B368A" w:rsidP="003B368A">
            <w:pPr>
              <w:jc w:val="center"/>
              <w:rPr>
                <w:rFonts w:ascii="Arial LatArm" w:hAnsi="Arial LatArm" w:cs="Arial"/>
              </w:rPr>
            </w:pPr>
          </w:p>
        </w:tc>
        <w:tc>
          <w:tcPr>
            <w:tcW w:w="1620" w:type="dxa"/>
            <w:vAlign w:val="center"/>
          </w:tcPr>
          <w:p w:rsidR="003B368A" w:rsidRDefault="003B368A" w:rsidP="003B368A">
            <w:pPr>
              <w:jc w:val="center"/>
              <w:rPr>
                <w:rFonts w:ascii="Arial LatArm" w:hAnsi="Arial LatArm" w:cs="Arial"/>
              </w:rPr>
            </w:pPr>
          </w:p>
        </w:tc>
        <w:tc>
          <w:tcPr>
            <w:tcW w:w="1314" w:type="dxa"/>
            <w:vAlign w:val="center"/>
          </w:tcPr>
          <w:p w:rsidR="003B368A" w:rsidRDefault="003B368A" w:rsidP="003B368A">
            <w:pPr>
              <w:jc w:val="center"/>
              <w:rPr>
                <w:rFonts w:ascii="Arial LatArm" w:hAnsi="Arial LatArm" w:cs="Arial"/>
              </w:rPr>
            </w:pPr>
            <w:r>
              <w:rPr>
                <w:rFonts w:ascii="Arial LatArm" w:hAnsi="Arial LatArm" w:cs="Arial"/>
              </w:rPr>
              <w:t>500</w:t>
            </w:r>
          </w:p>
        </w:tc>
      </w:tr>
      <w:tr w:rsidR="003B368A" w:rsidRPr="00576215" w:rsidTr="00A53506">
        <w:trPr>
          <w:trHeight w:val="1031"/>
          <w:jc w:val="center"/>
        </w:trPr>
        <w:tc>
          <w:tcPr>
            <w:tcW w:w="1467" w:type="dxa"/>
            <w:vAlign w:val="center"/>
          </w:tcPr>
          <w:p w:rsidR="003B368A" w:rsidRDefault="003B368A" w:rsidP="003B368A">
            <w:pPr>
              <w:jc w:val="center"/>
              <w:rPr>
                <w:rFonts w:ascii="Arial LatArm" w:hAnsi="Arial LatArm" w:cs="Calibri"/>
              </w:rPr>
            </w:pPr>
            <w:r>
              <w:rPr>
                <w:rFonts w:ascii="Arial LatArm" w:hAnsi="Arial LatArm" w:cs="Calibri"/>
              </w:rPr>
              <w:t>22</w:t>
            </w:r>
          </w:p>
        </w:tc>
        <w:tc>
          <w:tcPr>
            <w:tcW w:w="1593" w:type="dxa"/>
            <w:gridSpan w:val="2"/>
            <w:vAlign w:val="center"/>
          </w:tcPr>
          <w:p w:rsidR="003B368A" w:rsidRDefault="003B368A" w:rsidP="003B368A">
            <w:pPr>
              <w:jc w:val="center"/>
              <w:rPr>
                <w:rFonts w:ascii="Arial Unicode" w:hAnsi="Arial Unicode" w:cs="Arial"/>
                <w:sz w:val="22"/>
                <w:szCs w:val="22"/>
              </w:rPr>
            </w:pPr>
            <w:r>
              <w:rPr>
                <w:rFonts w:ascii="Arial Unicode" w:hAnsi="Arial Unicode" w:cs="Arial"/>
                <w:sz w:val="22"/>
                <w:szCs w:val="22"/>
              </w:rPr>
              <w:t>31531300</w:t>
            </w:r>
          </w:p>
        </w:tc>
        <w:tc>
          <w:tcPr>
            <w:tcW w:w="1704" w:type="dxa"/>
            <w:vAlign w:val="center"/>
          </w:tcPr>
          <w:p w:rsidR="003B368A" w:rsidRDefault="003B368A" w:rsidP="003B368A">
            <w:pPr>
              <w:jc w:val="center"/>
              <w:rPr>
                <w:rFonts w:ascii="Calibri" w:hAnsi="Calibri" w:cs="Calibri"/>
                <w:color w:val="000000"/>
              </w:rPr>
            </w:pPr>
            <w:r>
              <w:rPr>
                <w:rFonts w:ascii="Calibri" w:hAnsi="Calibri" w:cs="Calibri"/>
                <w:color w:val="000000"/>
              </w:rPr>
              <w:t xml:space="preserve">Лампа LED 7 Вт, </w:t>
            </w:r>
          </w:p>
        </w:tc>
        <w:tc>
          <w:tcPr>
            <w:tcW w:w="1053" w:type="dxa"/>
            <w:vAlign w:val="center"/>
          </w:tcPr>
          <w:p w:rsidR="003B368A" w:rsidRPr="00C36823" w:rsidRDefault="003B368A" w:rsidP="003B368A">
            <w:pPr>
              <w:widowControl w:val="0"/>
              <w:spacing w:after="120"/>
              <w:jc w:val="center"/>
              <w:rPr>
                <w:rFonts w:ascii="GHEA Grapalat" w:hAnsi="GHEA Grapalat"/>
                <w:sz w:val="22"/>
                <w:szCs w:val="20"/>
              </w:rPr>
            </w:pPr>
          </w:p>
        </w:tc>
        <w:tc>
          <w:tcPr>
            <w:tcW w:w="4678" w:type="dxa"/>
            <w:vAlign w:val="center"/>
          </w:tcPr>
          <w:p w:rsidR="003B368A" w:rsidRDefault="003B368A" w:rsidP="003B368A">
            <w:pPr>
              <w:rPr>
                <w:rFonts w:ascii="Calibri" w:hAnsi="Calibri" w:cs="Calibri"/>
                <w:color w:val="000000"/>
                <w:sz w:val="22"/>
                <w:szCs w:val="22"/>
              </w:rPr>
            </w:pPr>
            <w:r>
              <w:rPr>
                <w:rFonts w:ascii="Calibri" w:hAnsi="Calibri" w:cs="Calibri"/>
                <w:color w:val="000000"/>
                <w:sz w:val="22"/>
                <w:szCs w:val="22"/>
              </w:rPr>
              <w:t xml:space="preserve">Лампа LED,  мощность 7 Вт допустимое отклонение + - 5 %, 4000-4500 кельвин, не менее 80лм/вт, E 27, входное напряжение  220 вольт  не менее + - 10%, частота 50/60 Гц,  срок службы-не менее 25000 часов, </w:t>
            </w:r>
            <w:r>
              <w:rPr>
                <w:rFonts w:ascii="Calibri" w:hAnsi="Calibri" w:cs="Calibri"/>
                <w:b/>
                <w:bCs/>
                <w:color w:val="000000"/>
                <w:sz w:val="22"/>
                <w:szCs w:val="22"/>
              </w:rPr>
              <w:t xml:space="preserve">диаметр  колбы  не более 50мм . </w:t>
            </w:r>
            <w:r>
              <w:rPr>
                <w:rFonts w:ascii="Calibri" w:hAnsi="Calibri" w:cs="Calibri"/>
                <w:color w:val="000000"/>
                <w:sz w:val="22"/>
                <w:szCs w:val="22"/>
              </w:rPr>
              <w:t xml:space="preserve">Произведена не раннее 2025 года. Неиспользованная. </w:t>
            </w:r>
            <w:r>
              <w:rPr>
                <w:rFonts w:ascii="Calibri" w:hAnsi="Calibri" w:cs="Calibri"/>
                <w:color w:val="000000"/>
                <w:sz w:val="22"/>
                <w:szCs w:val="22"/>
              </w:rPr>
              <w:br/>
            </w:r>
            <w:r>
              <w:rPr>
                <w:rFonts w:ascii="Calibri" w:hAnsi="Calibri" w:cs="Calibri"/>
                <w:b/>
                <w:bCs/>
                <w:color w:val="000000"/>
                <w:sz w:val="22"/>
                <w:szCs w:val="22"/>
              </w:rPr>
              <w:t>Гарантийный срок не менее 2 года. Продавец вместе с поставленным товаром представляет сертификат качества,  технический паспорт и  гарантийный талон.</w:t>
            </w:r>
          </w:p>
        </w:tc>
        <w:tc>
          <w:tcPr>
            <w:tcW w:w="851" w:type="dxa"/>
            <w:vAlign w:val="center"/>
          </w:tcPr>
          <w:p w:rsidR="003B368A" w:rsidRDefault="003B368A" w:rsidP="003B368A">
            <w:pPr>
              <w:jc w:val="center"/>
              <w:rPr>
                <w:rFonts w:ascii="Arial LatArm" w:hAnsi="Arial LatArm" w:cs="Calibri"/>
              </w:rPr>
            </w:pPr>
            <w:r>
              <w:rPr>
                <w:rFonts w:ascii="Calibri" w:hAnsi="Calibri" w:cs="Calibri"/>
              </w:rPr>
              <w:t>штука</w:t>
            </w:r>
          </w:p>
        </w:tc>
        <w:tc>
          <w:tcPr>
            <w:tcW w:w="1149" w:type="dxa"/>
            <w:vAlign w:val="center"/>
          </w:tcPr>
          <w:p w:rsidR="003B368A" w:rsidRDefault="003B368A" w:rsidP="003B368A">
            <w:pPr>
              <w:jc w:val="center"/>
              <w:rPr>
                <w:rFonts w:ascii="Arial LatArm" w:hAnsi="Arial LatArm" w:cs="Arial"/>
              </w:rPr>
            </w:pPr>
          </w:p>
        </w:tc>
        <w:tc>
          <w:tcPr>
            <w:tcW w:w="1620" w:type="dxa"/>
            <w:vAlign w:val="center"/>
          </w:tcPr>
          <w:p w:rsidR="003B368A" w:rsidRDefault="003B368A" w:rsidP="003B368A">
            <w:pPr>
              <w:jc w:val="center"/>
              <w:rPr>
                <w:rFonts w:ascii="Arial LatArm" w:hAnsi="Arial LatArm" w:cs="Arial"/>
              </w:rPr>
            </w:pPr>
          </w:p>
        </w:tc>
        <w:tc>
          <w:tcPr>
            <w:tcW w:w="1314" w:type="dxa"/>
            <w:vAlign w:val="center"/>
          </w:tcPr>
          <w:p w:rsidR="003B368A" w:rsidRDefault="003B368A" w:rsidP="003B368A">
            <w:pPr>
              <w:jc w:val="center"/>
              <w:rPr>
                <w:rFonts w:ascii="Arial LatArm" w:hAnsi="Arial LatArm" w:cs="Arial"/>
              </w:rPr>
            </w:pPr>
            <w:r>
              <w:rPr>
                <w:rFonts w:ascii="Arial LatArm" w:hAnsi="Arial LatArm" w:cs="Arial"/>
              </w:rPr>
              <w:t>300</w:t>
            </w:r>
          </w:p>
        </w:tc>
      </w:tr>
      <w:tr w:rsidR="00005952" w:rsidRPr="00576215" w:rsidTr="00A53506">
        <w:trPr>
          <w:trHeight w:val="1130"/>
          <w:jc w:val="center"/>
        </w:trPr>
        <w:tc>
          <w:tcPr>
            <w:tcW w:w="2773" w:type="dxa"/>
            <w:gridSpan w:val="2"/>
            <w:vMerge w:val="restart"/>
            <w:vAlign w:val="center"/>
          </w:tcPr>
          <w:p w:rsidR="00005952" w:rsidRPr="007968B5" w:rsidRDefault="00005952" w:rsidP="00A53506">
            <w:pPr>
              <w:widowControl w:val="0"/>
              <w:spacing w:after="120"/>
              <w:jc w:val="center"/>
              <w:rPr>
                <w:rFonts w:ascii="GHEA Grapalat" w:hAnsi="GHEA Grapalat"/>
                <w:sz w:val="16"/>
                <w:szCs w:val="20"/>
                <w:lang w:val="en-US"/>
              </w:rPr>
            </w:pPr>
            <w:r w:rsidRPr="001A6BDF">
              <w:rPr>
                <w:rFonts w:ascii="GHEA Grapalat" w:hAnsi="GHEA Grapalat"/>
                <w:szCs w:val="20"/>
              </w:rPr>
              <w:t>Общие условия постав</w:t>
            </w:r>
            <w:r w:rsidRPr="001A6BDF">
              <w:rPr>
                <w:rFonts w:ascii="GHEA Grapalat" w:hAnsi="GHEA Grapalat"/>
                <w:szCs w:val="20"/>
                <w:lang w:val="en-US"/>
              </w:rPr>
              <w:t>ки</w:t>
            </w:r>
          </w:p>
        </w:tc>
        <w:tc>
          <w:tcPr>
            <w:tcW w:w="12656" w:type="dxa"/>
            <w:gridSpan w:val="8"/>
            <w:vAlign w:val="center"/>
          </w:tcPr>
          <w:p w:rsidR="00005952" w:rsidRPr="00C90F08" w:rsidRDefault="00005952" w:rsidP="00A53506">
            <w:pPr>
              <w:widowControl w:val="0"/>
              <w:spacing w:after="120"/>
              <w:rPr>
                <w:rFonts w:ascii="Arial LatArm" w:hAnsi="Arial LatArm"/>
              </w:rPr>
            </w:pPr>
            <w:r w:rsidRPr="00683513">
              <w:rPr>
                <w:rFonts w:ascii="Arial" w:hAnsi="Arial" w:cs="Arial"/>
                <w:b/>
              </w:rPr>
              <w:t>Адрес</w:t>
            </w:r>
            <w:r w:rsidRPr="00683513">
              <w:rPr>
                <w:rFonts w:ascii="Arial LatArm" w:hAnsi="Arial LatArm"/>
                <w:b/>
              </w:rPr>
              <w:t xml:space="preserve"> </w:t>
            </w:r>
            <w:r w:rsidRPr="00683513">
              <w:rPr>
                <w:rFonts w:ascii="Arial" w:hAnsi="Arial" w:cs="Arial"/>
                <w:b/>
              </w:rPr>
              <w:t>доставки</w:t>
            </w:r>
            <w:r w:rsidRPr="00683513">
              <w:rPr>
                <w:rFonts w:ascii="Arial LatArm" w:hAnsi="Arial LatArm"/>
                <w:b/>
              </w:rPr>
              <w:t xml:space="preserve"> </w:t>
            </w:r>
            <w:r w:rsidRPr="00683513">
              <w:rPr>
                <w:rFonts w:ascii="Arial" w:hAnsi="Arial" w:cs="Arial"/>
                <w:b/>
              </w:rPr>
              <w:t>товара</w:t>
            </w:r>
            <w:r w:rsidRPr="00683513">
              <w:rPr>
                <w:rFonts w:ascii="Arial LatArm" w:hAnsi="Arial LatArm"/>
              </w:rPr>
              <w:t xml:space="preserve">, </w:t>
            </w:r>
            <w:r>
              <w:rPr>
                <w:rFonts w:ascii="Arial" w:hAnsi="Arial" w:cs="Arial"/>
              </w:rPr>
              <w:t xml:space="preserve">РА, </w:t>
            </w:r>
            <w:r w:rsidRPr="00683513">
              <w:rPr>
                <w:rFonts w:ascii="Arial" w:hAnsi="Arial" w:cs="Arial"/>
              </w:rPr>
              <w:t>г. Ереван</w:t>
            </w:r>
            <w:r w:rsidRPr="00683513">
              <w:rPr>
                <w:rFonts w:ascii="Arial LatArm" w:hAnsi="Arial LatArm"/>
              </w:rPr>
              <w:t xml:space="preserve">, </w:t>
            </w:r>
            <w:r w:rsidRPr="00C90F08">
              <w:rPr>
                <w:rFonts w:ascii="Arial" w:hAnsi="Arial" w:cs="Arial"/>
              </w:rPr>
              <w:t>у</w:t>
            </w:r>
            <w:r w:rsidRPr="00683513">
              <w:rPr>
                <w:rFonts w:ascii="Arial" w:hAnsi="Arial" w:cs="Arial"/>
              </w:rPr>
              <w:t>л. Масис</w:t>
            </w:r>
            <w:r w:rsidRPr="00C90F08">
              <w:rPr>
                <w:rFonts w:ascii="Arial" w:hAnsi="Arial" w:cs="Arial"/>
              </w:rPr>
              <w:t>а</w:t>
            </w:r>
            <w:r w:rsidRPr="00683513">
              <w:rPr>
                <w:rFonts w:ascii="Arial LatArm" w:hAnsi="Arial LatArm"/>
              </w:rPr>
              <w:t xml:space="preserve"> 102, </w:t>
            </w:r>
          </w:p>
          <w:p w:rsidR="00005952" w:rsidRPr="00C90F08" w:rsidRDefault="00005952" w:rsidP="00A53506">
            <w:pPr>
              <w:widowControl w:val="0"/>
              <w:spacing w:after="120"/>
              <w:rPr>
                <w:rFonts w:ascii="Sylfaen" w:hAnsi="Sylfaen"/>
              </w:rPr>
            </w:pPr>
            <w:r w:rsidRPr="00C90F08">
              <w:rPr>
                <w:rFonts w:ascii="Arial" w:hAnsi="Arial" w:cs="Arial"/>
              </w:rPr>
              <w:t>Д</w:t>
            </w:r>
            <w:r w:rsidRPr="00683513">
              <w:rPr>
                <w:rFonts w:ascii="Arial" w:hAnsi="Arial" w:cs="Arial"/>
              </w:rPr>
              <w:t>оставк</w:t>
            </w:r>
            <w:r w:rsidRPr="00C90F08">
              <w:rPr>
                <w:rFonts w:ascii="Arial" w:hAnsi="Arial" w:cs="Arial"/>
              </w:rPr>
              <w:t>а</w:t>
            </w:r>
            <w:r w:rsidRPr="00683513">
              <w:rPr>
                <w:rFonts w:ascii="Arial LatArm" w:hAnsi="Arial LatArm"/>
              </w:rPr>
              <w:t xml:space="preserve"> </w:t>
            </w:r>
            <w:r w:rsidRPr="00683513">
              <w:rPr>
                <w:rFonts w:ascii="Arial" w:hAnsi="Arial" w:cs="Arial"/>
              </w:rPr>
              <w:t>товара</w:t>
            </w:r>
            <w:r w:rsidRPr="00C90F08">
              <w:rPr>
                <w:rFonts w:ascii="Arial" w:hAnsi="Arial" w:cs="Arial"/>
              </w:rPr>
              <w:t>, а также</w:t>
            </w:r>
            <w:r w:rsidRPr="00683513">
              <w:rPr>
                <w:rFonts w:ascii="Arial LatArm" w:hAnsi="Arial LatArm"/>
              </w:rPr>
              <w:t xml:space="preserve"> </w:t>
            </w:r>
            <w:r w:rsidRPr="00683513">
              <w:rPr>
                <w:rFonts w:ascii="Arial" w:hAnsi="Arial" w:cs="Arial"/>
              </w:rPr>
              <w:t>разгрузочные</w:t>
            </w:r>
            <w:r w:rsidRPr="00683513">
              <w:rPr>
                <w:rFonts w:ascii="Arial LatArm" w:hAnsi="Arial LatArm"/>
              </w:rPr>
              <w:t xml:space="preserve"> </w:t>
            </w:r>
            <w:r w:rsidRPr="00683513">
              <w:rPr>
                <w:rFonts w:ascii="Arial" w:hAnsi="Arial" w:cs="Arial"/>
              </w:rPr>
              <w:t>работы на склад</w:t>
            </w:r>
            <w:r w:rsidRPr="000D6FF5">
              <w:rPr>
                <w:rFonts w:ascii="Arial" w:hAnsi="Arial" w:cs="Arial"/>
              </w:rPr>
              <w:t>е</w:t>
            </w:r>
            <w:r w:rsidRPr="00683513">
              <w:rPr>
                <w:rFonts w:ascii="Arial LatArm" w:hAnsi="Arial LatArm"/>
              </w:rPr>
              <w:t xml:space="preserve"> </w:t>
            </w:r>
            <w:r>
              <w:rPr>
                <w:rFonts w:ascii="Arial" w:hAnsi="Arial" w:cs="Arial"/>
              </w:rPr>
              <w:t>П</w:t>
            </w:r>
            <w:r w:rsidRPr="00683513">
              <w:rPr>
                <w:rFonts w:ascii="Arial" w:hAnsi="Arial" w:cs="Arial"/>
              </w:rPr>
              <w:t>окупателя</w:t>
            </w:r>
            <w:r w:rsidRPr="00C90F08">
              <w:rPr>
                <w:rFonts w:ascii="Arial" w:hAnsi="Arial" w:cs="Arial"/>
              </w:rPr>
              <w:t>,</w:t>
            </w:r>
            <w:r w:rsidRPr="00683513">
              <w:rPr>
                <w:rFonts w:ascii="Arial LatArm" w:hAnsi="Arial LatArm"/>
              </w:rPr>
              <w:t xml:space="preserve"> </w:t>
            </w:r>
            <w:r w:rsidRPr="00683513">
              <w:rPr>
                <w:rFonts w:ascii="Arial" w:hAnsi="Arial" w:cs="Arial"/>
              </w:rPr>
              <w:t>осуществляется</w:t>
            </w:r>
            <w:r w:rsidRPr="00683513">
              <w:rPr>
                <w:rFonts w:ascii="Arial LatArm" w:hAnsi="Arial LatArm"/>
              </w:rPr>
              <w:t xml:space="preserve"> </w:t>
            </w:r>
            <w:r w:rsidRPr="00683513">
              <w:rPr>
                <w:rFonts w:ascii="Arial" w:hAnsi="Arial" w:cs="Arial"/>
              </w:rPr>
              <w:t>усилиями</w:t>
            </w:r>
            <w:r w:rsidRPr="00683513">
              <w:rPr>
                <w:rFonts w:ascii="Arial LatArm" w:hAnsi="Arial LatArm"/>
              </w:rPr>
              <w:t xml:space="preserve"> </w:t>
            </w:r>
            <w:r w:rsidRPr="00683513">
              <w:rPr>
                <w:rFonts w:ascii="Arial" w:hAnsi="Arial" w:cs="Arial"/>
              </w:rPr>
              <w:t>Продавца</w:t>
            </w:r>
            <w:r w:rsidRPr="00683513">
              <w:rPr>
                <w:rFonts w:ascii="Arial LatArm" w:hAnsi="Arial LatArm"/>
              </w:rPr>
              <w:t>.</w:t>
            </w:r>
          </w:p>
        </w:tc>
      </w:tr>
      <w:tr w:rsidR="00EF51A3" w:rsidRPr="00576215" w:rsidTr="00C5183E">
        <w:trPr>
          <w:trHeight w:val="578"/>
          <w:jc w:val="center"/>
        </w:trPr>
        <w:tc>
          <w:tcPr>
            <w:tcW w:w="2773" w:type="dxa"/>
            <w:gridSpan w:val="2"/>
            <w:vMerge/>
            <w:vAlign w:val="center"/>
          </w:tcPr>
          <w:p w:rsidR="00EF51A3" w:rsidRPr="007968B5" w:rsidRDefault="00EF51A3" w:rsidP="00EF51A3">
            <w:pPr>
              <w:widowControl w:val="0"/>
              <w:spacing w:after="120"/>
              <w:jc w:val="center"/>
              <w:rPr>
                <w:rFonts w:ascii="GHEA Grapalat" w:hAnsi="GHEA Grapalat"/>
                <w:sz w:val="22"/>
                <w:szCs w:val="20"/>
              </w:rPr>
            </w:pPr>
          </w:p>
        </w:tc>
        <w:tc>
          <w:tcPr>
            <w:tcW w:w="12656" w:type="dxa"/>
            <w:gridSpan w:val="8"/>
            <w:vAlign w:val="center"/>
          </w:tcPr>
          <w:p w:rsidR="00EF51A3" w:rsidRPr="00C90F08" w:rsidRDefault="00EF51A3" w:rsidP="00EF51A3">
            <w:pPr>
              <w:widowControl w:val="0"/>
              <w:jc w:val="both"/>
              <w:rPr>
                <w:rFonts w:ascii="Arial" w:hAnsi="Arial" w:cs="Arial"/>
              </w:rPr>
            </w:pPr>
            <w:r w:rsidRPr="00C90F08">
              <w:rPr>
                <w:rFonts w:ascii="Arial" w:hAnsi="Arial" w:cs="Arial"/>
                <w:b/>
              </w:rPr>
              <w:t>Количество и сроки поставки</w:t>
            </w:r>
            <w:r w:rsidRPr="00C90F08">
              <w:rPr>
                <w:rFonts w:ascii="Arial" w:hAnsi="Arial" w:cs="Arial"/>
              </w:rPr>
              <w:t xml:space="preserve">  Согласно пунктов  8.1</w:t>
            </w:r>
            <w:r w:rsidRPr="00E46DE8">
              <w:rPr>
                <w:rFonts w:ascii="Arial" w:hAnsi="Arial" w:cs="Arial"/>
              </w:rPr>
              <w:t xml:space="preserve"> </w:t>
            </w:r>
            <w:r w:rsidRPr="00C90F08">
              <w:rPr>
                <w:rFonts w:ascii="Arial" w:hAnsi="Arial" w:cs="Arial"/>
              </w:rPr>
              <w:t>и 1.</w:t>
            </w:r>
            <w:r w:rsidRPr="00FC3FB6">
              <w:rPr>
                <w:rFonts w:ascii="Arial" w:hAnsi="Arial" w:cs="Arial"/>
              </w:rPr>
              <w:t>2</w:t>
            </w:r>
            <w:r w:rsidRPr="00C90F08">
              <w:rPr>
                <w:rFonts w:ascii="Arial" w:hAnsi="Arial" w:cs="Arial"/>
              </w:rPr>
              <w:t xml:space="preserve"> данного договора и Покупатель заказ на поставку товара Продавцу дает письменной форме, путем отправки заявки на </w:t>
            </w:r>
            <w:r w:rsidRPr="005E2099">
              <w:rPr>
                <w:rFonts w:ascii="Arial" w:hAnsi="Arial" w:cs="Arial"/>
                <w:lang w:val="en-US"/>
              </w:rPr>
              <w:t>E</w:t>
            </w:r>
            <w:r w:rsidRPr="00C90F08">
              <w:rPr>
                <w:rFonts w:ascii="Arial" w:hAnsi="Arial" w:cs="Arial"/>
              </w:rPr>
              <w:t>-</w:t>
            </w:r>
            <w:r w:rsidRPr="005E2099">
              <w:rPr>
                <w:rFonts w:ascii="Arial" w:hAnsi="Arial" w:cs="Arial"/>
                <w:lang w:val="en-US"/>
              </w:rPr>
              <w:t>mail</w:t>
            </w:r>
            <w:r w:rsidRPr="00C90F08">
              <w:rPr>
                <w:rFonts w:ascii="Arial" w:hAnsi="Arial" w:cs="Arial"/>
              </w:rPr>
              <w:t>, указанный в Договоре Продавцом.</w:t>
            </w:r>
          </w:p>
        </w:tc>
      </w:tr>
      <w:tr w:rsidR="00EF51A3" w:rsidRPr="00576215" w:rsidTr="00C5183E">
        <w:trPr>
          <w:trHeight w:val="578"/>
          <w:jc w:val="center"/>
        </w:trPr>
        <w:tc>
          <w:tcPr>
            <w:tcW w:w="2773" w:type="dxa"/>
            <w:gridSpan w:val="2"/>
            <w:vMerge/>
            <w:vAlign w:val="center"/>
          </w:tcPr>
          <w:p w:rsidR="00EF51A3" w:rsidRPr="007968B5" w:rsidRDefault="00EF51A3" w:rsidP="00EF51A3">
            <w:pPr>
              <w:widowControl w:val="0"/>
              <w:spacing w:after="120"/>
              <w:jc w:val="center"/>
              <w:rPr>
                <w:rFonts w:ascii="GHEA Grapalat" w:hAnsi="GHEA Grapalat"/>
                <w:sz w:val="22"/>
                <w:szCs w:val="20"/>
              </w:rPr>
            </w:pPr>
          </w:p>
        </w:tc>
        <w:tc>
          <w:tcPr>
            <w:tcW w:w="12656" w:type="dxa"/>
            <w:gridSpan w:val="8"/>
            <w:vAlign w:val="center"/>
          </w:tcPr>
          <w:p w:rsidR="00EF51A3" w:rsidRPr="00806B9A" w:rsidRDefault="00EF51A3" w:rsidP="00EF51A3">
            <w:pPr>
              <w:widowControl w:val="0"/>
              <w:jc w:val="both"/>
              <w:rPr>
                <w:rFonts w:ascii="Arial" w:hAnsi="Arial" w:cs="Arial"/>
                <w:b/>
              </w:rPr>
            </w:pPr>
            <w:r w:rsidRPr="00F928E9">
              <w:rPr>
                <w:rFonts w:ascii="Arial" w:hAnsi="Arial" w:cs="Arial"/>
              </w:rPr>
              <w:t>Поставляемые</w:t>
            </w:r>
            <w:r w:rsidRPr="00BE51DD">
              <w:rPr>
                <w:rFonts w:ascii="Arial" w:hAnsi="Arial" w:cs="Arial"/>
              </w:rPr>
              <w:t xml:space="preserve"> </w:t>
            </w:r>
            <w:r w:rsidRPr="00F928E9">
              <w:rPr>
                <w:rFonts w:ascii="Arial" w:hAnsi="Arial" w:cs="Arial"/>
              </w:rPr>
              <w:t>т</w:t>
            </w:r>
            <w:r w:rsidRPr="00BE51DD">
              <w:rPr>
                <w:rFonts w:ascii="Arial" w:hAnsi="Arial" w:cs="Arial"/>
              </w:rPr>
              <w:t>ов</w:t>
            </w:r>
            <w:r w:rsidRPr="00F928E9">
              <w:rPr>
                <w:rFonts w:ascii="Arial" w:hAnsi="Arial" w:cs="Arial"/>
              </w:rPr>
              <w:t>ары пройдут соответствующую проверку, которые должны соответствовать техническим характеристикам</w:t>
            </w:r>
            <w:r w:rsidRPr="00806B9A">
              <w:rPr>
                <w:rFonts w:ascii="Arial" w:hAnsi="Arial" w:cs="Arial"/>
              </w:rPr>
              <w:t>.</w:t>
            </w:r>
          </w:p>
        </w:tc>
      </w:tr>
      <w:tr w:rsidR="00EF51A3" w:rsidRPr="00576215" w:rsidTr="00C5183E">
        <w:trPr>
          <w:trHeight w:val="578"/>
          <w:jc w:val="center"/>
        </w:trPr>
        <w:tc>
          <w:tcPr>
            <w:tcW w:w="2773" w:type="dxa"/>
            <w:gridSpan w:val="2"/>
            <w:vMerge/>
            <w:vAlign w:val="center"/>
          </w:tcPr>
          <w:p w:rsidR="00EF51A3" w:rsidRPr="007968B5" w:rsidRDefault="00EF51A3" w:rsidP="00EF51A3">
            <w:pPr>
              <w:widowControl w:val="0"/>
              <w:spacing w:after="120"/>
              <w:jc w:val="center"/>
              <w:rPr>
                <w:rFonts w:ascii="GHEA Grapalat" w:hAnsi="GHEA Grapalat"/>
                <w:sz w:val="22"/>
                <w:szCs w:val="20"/>
              </w:rPr>
            </w:pPr>
          </w:p>
        </w:tc>
        <w:tc>
          <w:tcPr>
            <w:tcW w:w="12656" w:type="dxa"/>
            <w:gridSpan w:val="8"/>
            <w:vAlign w:val="center"/>
          </w:tcPr>
          <w:p w:rsidR="00EF51A3" w:rsidRPr="00F928E9" w:rsidRDefault="00EF51A3" w:rsidP="00EF51A3">
            <w:pPr>
              <w:widowControl w:val="0"/>
              <w:jc w:val="both"/>
              <w:rPr>
                <w:rFonts w:ascii="Arial" w:hAnsi="Arial" w:cs="Arial"/>
              </w:rPr>
            </w:pPr>
            <w:r w:rsidRPr="00C90F08">
              <w:rPr>
                <w:rFonts w:ascii="Arial" w:hAnsi="Arial" w:cs="Arial"/>
              </w:rPr>
              <w:t>Поставки предусмотренные Договором будут осуществлятся в соответствии с пунктом 8.1.1 Договора.</w:t>
            </w:r>
          </w:p>
        </w:tc>
      </w:tr>
    </w:tbl>
    <w:p w:rsidR="00005952" w:rsidRPr="007C6E16" w:rsidRDefault="00005952" w:rsidP="00005952"/>
    <w:p w:rsidR="00005952" w:rsidRPr="007C6E16" w:rsidRDefault="00005952" w:rsidP="00005952"/>
    <w:p w:rsidR="00005952" w:rsidRPr="00946667" w:rsidRDefault="00005952" w:rsidP="00005952">
      <w:pPr>
        <w:rPr>
          <w:rFonts w:ascii="GHEA Grapalat" w:hAnsi="GHEA Grapalat"/>
        </w:rPr>
      </w:pPr>
      <w:r w:rsidRPr="00935F4F">
        <w:rPr>
          <w:rFonts w:ascii="GHEA Grapalat" w:hAnsi="GHEA Grapalat"/>
        </w:rPr>
        <w:t xml:space="preserve">Согласно </w:t>
      </w:r>
      <w:r w:rsidRPr="00C90F08">
        <w:rPr>
          <w:rFonts w:ascii="GHEA Grapalat" w:hAnsi="GHEA Grapalat"/>
        </w:rPr>
        <w:t xml:space="preserve">пункта </w:t>
      </w:r>
      <w:r w:rsidRPr="00A0713C">
        <w:rPr>
          <w:rFonts w:ascii="GHEA Grapalat" w:hAnsi="GHEA Grapalat"/>
        </w:rPr>
        <w:t xml:space="preserve"> 5</w:t>
      </w:r>
      <w:r>
        <w:rPr>
          <w:rFonts w:ascii="GHEA Grapalat" w:hAnsi="GHEA Grapalat"/>
        </w:rPr>
        <w:t xml:space="preserve"> </w:t>
      </w:r>
      <w:r w:rsidRPr="00C90F08">
        <w:rPr>
          <w:rFonts w:ascii="GHEA Grapalat" w:hAnsi="GHEA Grapalat"/>
        </w:rPr>
        <w:t xml:space="preserve">, </w:t>
      </w:r>
      <w:r>
        <w:rPr>
          <w:rFonts w:ascii="GHEA Grapalat" w:hAnsi="GHEA Grapalat"/>
        </w:rPr>
        <w:t xml:space="preserve">статьи 13 </w:t>
      </w:r>
      <w:r w:rsidRPr="00C90F08">
        <w:rPr>
          <w:rFonts w:ascii="GHEA Grapalat" w:hAnsi="GHEA Grapalat"/>
        </w:rPr>
        <w:t xml:space="preserve"> </w:t>
      </w:r>
      <w:r>
        <w:rPr>
          <w:rFonts w:ascii="GHEA Grapalat" w:hAnsi="GHEA Grapalat"/>
        </w:rPr>
        <w:t xml:space="preserve">Закона РА о закупках </w:t>
      </w:r>
      <w:r w:rsidRPr="00C90F08">
        <w:rPr>
          <w:rFonts w:ascii="GHEA Grapalat" w:hAnsi="GHEA Grapalat"/>
        </w:rPr>
        <w:t>-</w:t>
      </w:r>
      <w:r w:rsidRPr="00935F4F">
        <w:rPr>
          <w:rFonts w:ascii="GHEA Grapalat" w:hAnsi="GHEA Grapalat"/>
        </w:rPr>
        <w:t xml:space="preserve"> если характеристики какого-либо предмета закупки содержат требование или ссылку на какой-либо товарный знак, торговое наименование, патент, эскиз или модель, страну происхождения или конкретный источник или изготовителя, следует понимать</w:t>
      </w:r>
      <w:r w:rsidRPr="00C90F08">
        <w:rPr>
          <w:rFonts w:ascii="GHEA Grapalat" w:hAnsi="GHEA Grapalat"/>
        </w:rPr>
        <w:t>-</w:t>
      </w:r>
      <w:r w:rsidRPr="00935F4F">
        <w:rPr>
          <w:rFonts w:ascii="GHEA Grapalat" w:hAnsi="GHEA Grapalat"/>
        </w:rPr>
        <w:t xml:space="preserve"> </w:t>
      </w:r>
      <w:r w:rsidRPr="00C90F08">
        <w:rPr>
          <w:rFonts w:ascii="GHEA Grapalat" w:hAnsi="GHEA Grapalat"/>
        </w:rPr>
        <w:t>&lt;&lt;</w:t>
      </w:r>
      <w:r w:rsidRPr="00935F4F">
        <w:rPr>
          <w:rFonts w:ascii="GHEA Grapalat" w:hAnsi="GHEA Grapalat"/>
        </w:rPr>
        <w:t>или эквивалент</w:t>
      </w:r>
      <w:r w:rsidRPr="00C90F08">
        <w:rPr>
          <w:rFonts w:ascii="GHEA Grapalat" w:hAnsi="GHEA Grapalat"/>
        </w:rPr>
        <w:t>&gt;&gt;</w:t>
      </w:r>
    </w:p>
    <w:p w:rsidR="00005952" w:rsidRPr="00946667" w:rsidRDefault="00005952" w:rsidP="00005952">
      <w:pPr>
        <w:tabs>
          <w:tab w:val="left" w:pos="1080"/>
        </w:tabs>
      </w:pPr>
      <w:r>
        <w:tab/>
      </w:r>
    </w:p>
    <w:p w:rsidR="00005952" w:rsidRPr="00131729" w:rsidRDefault="00005952" w:rsidP="00005952">
      <w:pPr>
        <w:pStyle w:val="FootnoteText"/>
        <w:widowControl w:val="0"/>
        <w:jc w:val="both"/>
        <w:rPr>
          <w:rFonts w:ascii="GHEA Grapalat" w:hAnsi="GHEA Grapalat"/>
          <w:sz w:val="24"/>
          <w:szCs w:val="24"/>
        </w:rPr>
      </w:pPr>
      <w:r w:rsidRPr="00131729">
        <w:rPr>
          <w:rFonts w:ascii="GHEA Grapalat" w:hAnsi="GHEA Grapalat"/>
          <w:sz w:val="24"/>
          <w:szCs w:val="24"/>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005952" w:rsidRPr="007C6E16" w:rsidRDefault="00005952" w:rsidP="00005952"/>
    <w:p w:rsidR="00005952" w:rsidRPr="00131729" w:rsidRDefault="00005952" w:rsidP="00005952">
      <w:pPr>
        <w:pStyle w:val="FootnoteText"/>
        <w:widowControl w:val="0"/>
        <w:jc w:val="both"/>
        <w:rPr>
          <w:rFonts w:ascii="GHEA Grapalat" w:hAnsi="GHEA Grapalat"/>
          <w:sz w:val="24"/>
          <w:szCs w:val="24"/>
        </w:rPr>
      </w:pPr>
      <w:r w:rsidRPr="00131729">
        <w:rPr>
          <w:rFonts w:ascii="GHEA Grapalat" w:hAnsi="GHEA Grapalat"/>
          <w:sz w:val="24"/>
          <w:szCs w:val="24"/>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005952" w:rsidRPr="00131729" w:rsidRDefault="00005952" w:rsidP="00005952">
      <w:pPr>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760"/>
        <w:gridCol w:w="4343"/>
      </w:tblGrid>
      <w:tr w:rsidR="00005952" w:rsidRPr="00DD2B43" w:rsidTr="00A53506">
        <w:trPr>
          <w:jc w:val="center"/>
        </w:trPr>
        <w:tc>
          <w:tcPr>
            <w:tcW w:w="4536" w:type="dxa"/>
          </w:tcPr>
          <w:p w:rsidR="00005952" w:rsidRPr="00DD2B43" w:rsidRDefault="00005952" w:rsidP="00A53506">
            <w:pPr>
              <w:widowControl w:val="0"/>
              <w:spacing w:after="160" w:line="360" w:lineRule="auto"/>
              <w:jc w:val="center"/>
              <w:rPr>
                <w:rFonts w:ascii="GHEA Grapalat" w:hAnsi="GHEA Grapalat" w:cs="Sylfaen"/>
                <w:b/>
                <w:bCs/>
              </w:rPr>
            </w:pPr>
            <w:r w:rsidRPr="00DD2B43">
              <w:rPr>
                <w:rFonts w:ascii="GHEA Grapalat" w:hAnsi="GHEA Grapalat"/>
                <w:b/>
              </w:rPr>
              <w:t xml:space="preserve">ПРОДАВЕЦ </w:t>
            </w:r>
          </w:p>
          <w:p w:rsidR="00005952" w:rsidRPr="00DD2B43" w:rsidRDefault="00005952" w:rsidP="00A53506">
            <w:pPr>
              <w:widowControl w:val="0"/>
              <w:spacing w:after="160" w:line="360" w:lineRule="auto"/>
              <w:jc w:val="center"/>
              <w:rPr>
                <w:rFonts w:ascii="GHEA Grapalat" w:hAnsi="GHEA Grapalat"/>
              </w:rPr>
            </w:pPr>
          </w:p>
          <w:p w:rsidR="00005952" w:rsidRPr="00FE175A" w:rsidRDefault="00005952" w:rsidP="00A53506">
            <w:pPr>
              <w:widowControl w:val="0"/>
              <w:jc w:val="center"/>
              <w:rPr>
                <w:rFonts w:ascii="GHEA Grapalat" w:hAnsi="GHEA Grapalat"/>
                <w:lang w:val="en-US"/>
              </w:rPr>
            </w:pPr>
            <w:r>
              <w:rPr>
                <w:rFonts w:ascii="GHEA Grapalat" w:hAnsi="GHEA Grapalat"/>
                <w:lang w:val="en-US"/>
              </w:rPr>
              <w:t>__________________________</w:t>
            </w:r>
          </w:p>
          <w:p w:rsidR="00005952" w:rsidRPr="00FE175A" w:rsidRDefault="00005952" w:rsidP="00A53506">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005952" w:rsidRPr="00DD2B43" w:rsidRDefault="00005952" w:rsidP="00A53506">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005952" w:rsidRPr="00DD2B43" w:rsidRDefault="00005952" w:rsidP="00A53506">
            <w:pPr>
              <w:widowControl w:val="0"/>
              <w:spacing w:after="160" w:line="360" w:lineRule="auto"/>
              <w:jc w:val="center"/>
              <w:rPr>
                <w:rFonts w:ascii="GHEA Grapalat" w:hAnsi="GHEA Grapalat"/>
              </w:rPr>
            </w:pPr>
          </w:p>
        </w:tc>
        <w:tc>
          <w:tcPr>
            <w:tcW w:w="4343" w:type="dxa"/>
          </w:tcPr>
          <w:p w:rsidR="00005952" w:rsidRPr="00DD2B43" w:rsidRDefault="00005952" w:rsidP="00A53506">
            <w:pPr>
              <w:widowControl w:val="0"/>
              <w:spacing w:after="160" w:line="360" w:lineRule="auto"/>
              <w:jc w:val="center"/>
              <w:rPr>
                <w:rFonts w:ascii="GHEA Grapalat" w:hAnsi="GHEA Grapalat" w:cs="Sylfaen"/>
                <w:b/>
                <w:bCs/>
              </w:rPr>
            </w:pPr>
            <w:r w:rsidRPr="00DD2B43">
              <w:rPr>
                <w:rFonts w:ascii="GHEA Grapalat" w:hAnsi="GHEA Grapalat"/>
                <w:b/>
              </w:rPr>
              <w:t>ПОКУПАТЕЛЬ</w:t>
            </w:r>
          </w:p>
          <w:p w:rsidR="00005952" w:rsidRPr="00DD2B43" w:rsidRDefault="00005952" w:rsidP="00A53506">
            <w:pPr>
              <w:widowControl w:val="0"/>
              <w:spacing w:after="160" w:line="360" w:lineRule="auto"/>
              <w:jc w:val="center"/>
              <w:rPr>
                <w:rFonts w:ascii="GHEA Grapalat" w:hAnsi="GHEA Grapalat"/>
              </w:rPr>
            </w:pPr>
          </w:p>
          <w:p w:rsidR="00005952" w:rsidRPr="00FE175A" w:rsidRDefault="00005952" w:rsidP="00A53506">
            <w:pPr>
              <w:widowControl w:val="0"/>
              <w:jc w:val="center"/>
              <w:rPr>
                <w:rFonts w:ascii="GHEA Grapalat" w:hAnsi="GHEA Grapalat"/>
                <w:lang w:val="en-US"/>
              </w:rPr>
            </w:pPr>
            <w:r>
              <w:rPr>
                <w:rFonts w:ascii="GHEA Grapalat" w:hAnsi="GHEA Grapalat"/>
                <w:lang w:val="en-US"/>
              </w:rPr>
              <w:t>__________________________</w:t>
            </w:r>
          </w:p>
          <w:p w:rsidR="00005952" w:rsidRPr="00FE175A" w:rsidRDefault="00005952" w:rsidP="00A53506">
            <w:pPr>
              <w:widowControl w:val="0"/>
              <w:spacing w:after="160" w:line="360" w:lineRule="auto"/>
              <w:jc w:val="center"/>
              <w:rPr>
                <w:rFonts w:ascii="GHEA Grapalat" w:hAnsi="GHEA Grapalat"/>
                <w:sz w:val="16"/>
              </w:rPr>
            </w:pPr>
            <w:r w:rsidRPr="00FE175A">
              <w:rPr>
                <w:rFonts w:ascii="GHEA Grapalat" w:hAnsi="GHEA Grapalat"/>
                <w:sz w:val="16"/>
              </w:rPr>
              <w:t>/подпись/</w:t>
            </w:r>
          </w:p>
          <w:p w:rsidR="00005952" w:rsidRPr="00DD2B43" w:rsidRDefault="00005952" w:rsidP="00A53506">
            <w:pPr>
              <w:widowControl w:val="0"/>
              <w:spacing w:after="160" w:line="360" w:lineRule="auto"/>
              <w:jc w:val="center"/>
              <w:rPr>
                <w:rFonts w:ascii="GHEA Grapalat" w:hAnsi="GHEA Grapalat"/>
              </w:rPr>
            </w:pPr>
            <w:r w:rsidRPr="00DD2B43">
              <w:rPr>
                <w:rFonts w:ascii="GHEA Grapalat" w:hAnsi="GHEA Grapalat"/>
              </w:rPr>
              <w:t>М. П.</w:t>
            </w:r>
          </w:p>
        </w:tc>
      </w:tr>
    </w:tbl>
    <w:p w:rsidR="00005952" w:rsidRDefault="00005952" w:rsidP="00005952">
      <w:pPr>
        <w:widowControl w:val="0"/>
        <w:spacing w:after="160" w:line="360" w:lineRule="auto"/>
        <w:jc w:val="right"/>
        <w:rPr>
          <w:rFonts w:ascii="GHEA Grapalat" w:hAnsi="GHEA Grapalat"/>
        </w:rPr>
      </w:pPr>
    </w:p>
    <w:p w:rsidR="00A6672B" w:rsidRPr="00AA5BD2" w:rsidRDefault="00005952" w:rsidP="003B368A">
      <w:pPr>
        <w:pStyle w:val="FootnoteText"/>
        <w:widowControl w:val="0"/>
        <w:jc w:val="right"/>
        <w:rPr>
          <w:rFonts w:ascii="GHEA Grapalat" w:hAnsi="GHEA Grapalat"/>
          <w:i/>
        </w:rPr>
      </w:pPr>
      <w:r w:rsidRPr="00AA5BD2">
        <w:rPr>
          <w:rFonts w:ascii="GHEA Grapalat" w:hAnsi="GHEA Grapalat"/>
        </w:rPr>
        <w:br w:type="page"/>
      </w:r>
      <w:r w:rsidR="00A6672B" w:rsidRPr="00AA5BD2">
        <w:rPr>
          <w:rFonts w:ascii="GHEA Grapalat" w:hAnsi="GHEA Grapalat"/>
          <w:i/>
        </w:rPr>
        <w:lastRenderedPageBreak/>
        <w:t>Приложение № 2</w:t>
      </w:r>
    </w:p>
    <w:p w:rsidR="00A6672B" w:rsidRPr="00AA5BD2" w:rsidRDefault="00A6672B" w:rsidP="00A6672B">
      <w:pPr>
        <w:widowControl w:val="0"/>
        <w:spacing w:after="160"/>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BE1A63">
        <w:rPr>
          <w:rFonts w:ascii="GHEA Grapalat" w:hAnsi="GHEA Grapalat"/>
          <w:b/>
        </w:rPr>
        <w:t>2</w:t>
      </w:r>
      <w:r w:rsidR="000D7E76" w:rsidRPr="00347A4B">
        <w:rPr>
          <w:rFonts w:ascii="GHEA Grapalat" w:hAnsi="GHEA Grapalat"/>
          <w:b/>
        </w:rPr>
        <w:t>6</w:t>
      </w:r>
      <w:r w:rsidR="00BE1A63">
        <w:rPr>
          <w:rFonts w:ascii="GHEA Grapalat" w:hAnsi="GHEA Grapalat"/>
          <w:b/>
        </w:rPr>
        <w:t>/</w:t>
      </w:r>
      <w:r w:rsidR="000D7E76">
        <w:rPr>
          <w:rFonts w:ascii="GHEA Grapalat" w:hAnsi="GHEA Grapalat"/>
          <w:b/>
        </w:rPr>
        <w:t>3</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3B368A" w:rsidRPr="00347A4B">
        <w:rPr>
          <w:rFonts w:ascii="GHEA Grapalat" w:hAnsi="GHEA Grapalat"/>
          <w:i/>
        </w:rPr>
        <w:t>6</w:t>
      </w:r>
      <w:r w:rsidRPr="00FD14D7">
        <w:rPr>
          <w:rFonts w:ascii="GHEA Grapalat" w:hAnsi="GHEA Grapalat"/>
          <w:i/>
        </w:rPr>
        <w:t xml:space="preserve"> </w:t>
      </w:r>
      <w:r w:rsidRPr="00AA5BD2">
        <w:rPr>
          <w:rFonts w:ascii="GHEA Grapalat" w:hAnsi="GHEA Grapalat"/>
          <w:i/>
        </w:rPr>
        <w:t>г.</w:t>
      </w:r>
    </w:p>
    <w:p w:rsidR="00A6672B" w:rsidRPr="00016450" w:rsidRDefault="00A6672B" w:rsidP="00A6672B">
      <w:pPr>
        <w:widowControl w:val="0"/>
        <w:spacing w:after="160"/>
        <w:jc w:val="center"/>
        <w:rPr>
          <w:rFonts w:ascii="GHEA Grapalat" w:hAnsi="GHEA Grapalat"/>
        </w:rPr>
      </w:pPr>
      <w:r>
        <w:rPr>
          <w:rFonts w:ascii="GHEA Grapalat" w:hAnsi="GHEA Grapalat"/>
        </w:rPr>
        <w:t>ГРАФИК ОПЛАТЫ</w:t>
      </w:r>
    </w:p>
    <w:p w:rsidR="00A6672B" w:rsidRPr="00016450" w:rsidRDefault="00A6672B" w:rsidP="00A6672B">
      <w:pPr>
        <w:widowControl w:val="0"/>
        <w:spacing w:after="160"/>
        <w:jc w:val="right"/>
        <w:rPr>
          <w:rFonts w:ascii="GHEA Grapalat" w:hAnsi="GHEA Grapalat"/>
        </w:rPr>
      </w:pPr>
      <w:r w:rsidRPr="00016450">
        <w:rPr>
          <w:rFonts w:ascii="GHEA Grapalat" w:hAnsi="GHEA Grapalat"/>
        </w:rPr>
        <w:t>драмов РА</w:t>
      </w:r>
    </w:p>
    <w:tbl>
      <w:tblPr>
        <w:tblW w:w="15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2315"/>
        <w:gridCol w:w="3727"/>
        <w:gridCol w:w="6438"/>
        <w:gridCol w:w="1184"/>
      </w:tblGrid>
      <w:tr w:rsidR="00A6672B" w:rsidRPr="00576215" w:rsidTr="00A53506">
        <w:trPr>
          <w:jc w:val="center"/>
        </w:trPr>
        <w:tc>
          <w:tcPr>
            <w:tcW w:w="15952" w:type="dxa"/>
            <w:gridSpan w:val="5"/>
            <w:vAlign w:val="center"/>
          </w:tcPr>
          <w:p w:rsidR="00A6672B" w:rsidRPr="001C4292" w:rsidRDefault="00A6672B" w:rsidP="00A53506">
            <w:pPr>
              <w:widowControl w:val="0"/>
              <w:spacing w:after="120"/>
              <w:jc w:val="center"/>
              <w:rPr>
                <w:rFonts w:ascii="GHEA Grapalat" w:hAnsi="GHEA Grapalat"/>
                <w:szCs w:val="20"/>
              </w:rPr>
            </w:pPr>
            <w:r w:rsidRPr="001C4292">
              <w:rPr>
                <w:rFonts w:ascii="GHEA Grapalat" w:hAnsi="GHEA Grapalat"/>
                <w:szCs w:val="20"/>
              </w:rPr>
              <w:t>Товар</w:t>
            </w:r>
          </w:p>
        </w:tc>
      </w:tr>
      <w:tr w:rsidR="00A6672B" w:rsidRPr="00576215" w:rsidTr="00A53506">
        <w:trPr>
          <w:jc w:val="center"/>
        </w:trPr>
        <w:tc>
          <w:tcPr>
            <w:tcW w:w="0" w:type="auto"/>
            <w:vAlign w:val="center"/>
          </w:tcPr>
          <w:p w:rsidR="00A6672B" w:rsidRPr="00E9005B" w:rsidRDefault="00A6672B" w:rsidP="00A53506">
            <w:pPr>
              <w:widowControl w:val="0"/>
              <w:spacing w:after="120"/>
              <w:jc w:val="center"/>
              <w:rPr>
                <w:rFonts w:ascii="GHEA Grapalat" w:hAnsi="GHEA Grapalat"/>
                <w:szCs w:val="20"/>
              </w:rPr>
            </w:pPr>
            <w:r w:rsidRPr="00E9005B">
              <w:rPr>
                <w:rFonts w:ascii="GHEA Grapalat" w:hAnsi="GHEA Grapalat"/>
                <w:szCs w:val="20"/>
              </w:rPr>
              <w:t>номер предусмотренного приглашением лота</w:t>
            </w:r>
          </w:p>
        </w:tc>
        <w:tc>
          <w:tcPr>
            <w:tcW w:w="2315" w:type="dxa"/>
            <w:vAlign w:val="center"/>
          </w:tcPr>
          <w:p w:rsidR="00A6672B" w:rsidRPr="00E9005B" w:rsidRDefault="00A6672B" w:rsidP="00A53506">
            <w:pPr>
              <w:widowControl w:val="0"/>
              <w:spacing w:after="120"/>
              <w:jc w:val="center"/>
              <w:rPr>
                <w:rFonts w:ascii="GHEA Grapalat" w:hAnsi="GHEA Grapalat"/>
                <w:szCs w:val="20"/>
              </w:rPr>
            </w:pPr>
            <w:r w:rsidRPr="00E9005B">
              <w:rPr>
                <w:rFonts w:ascii="GHEA Grapalat" w:hAnsi="GHEA Grapalat"/>
                <w:szCs w:val="20"/>
              </w:rPr>
              <w:t>промежуточный код, предусмотренный планом закупок по классификации ЕЗК (CPV)</w:t>
            </w:r>
          </w:p>
        </w:tc>
        <w:tc>
          <w:tcPr>
            <w:tcW w:w="3727" w:type="dxa"/>
            <w:vAlign w:val="center"/>
          </w:tcPr>
          <w:p w:rsidR="00A6672B" w:rsidRPr="00E9005B" w:rsidRDefault="00A6672B" w:rsidP="00A53506">
            <w:pPr>
              <w:widowControl w:val="0"/>
              <w:spacing w:after="120"/>
              <w:jc w:val="center"/>
              <w:rPr>
                <w:rFonts w:ascii="GHEA Grapalat" w:hAnsi="GHEA Grapalat"/>
                <w:szCs w:val="20"/>
              </w:rPr>
            </w:pPr>
            <w:r w:rsidRPr="00E9005B">
              <w:rPr>
                <w:rFonts w:ascii="GHEA Grapalat" w:hAnsi="GHEA Grapalat"/>
                <w:szCs w:val="20"/>
              </w:rPr>
              <w:t>Наименование</w:t>
            </w:r>
          </w:p>
        </w:tc>
        <w:tc>
          <w:tcPr>
            <w:tcW w:w="7622" w:type="dxa"/>
            <w:gridSpan w:val="2"/>
            <w:vAlign w:val="center"/>
          </w:tcPr>
          <w:p w:rsidR="00A6672B" w:rsidRPr="00004CC4" w:rsidRDefault="00A6672B" w:rsidP="00A53506">
            <w:pPr>
              <w:widowControl w:val="0"/>
              <w:spacing w:after="120"/>
              <w:jc w:val="center"/>
              <w:rPr>
                <w:rFonts w:ascii="GHEA Grapalat" w:hAnsi="GHEA Grapalat"/>
                <w:szCs w:val="20"/>
              </w:rPr>
            </w:pPr>
            <w:r w:rsidRPr="00E9005B">
              <w:rPr>
                <w:rFonts w:ascii="GHEA Grapalat" w:hAnsi="GHEA Grapalat"/>
                <w:szCs w:val="20"/>
              </w:rPr>
              <w:t xml:space="preserve">Оплату товара предусматривается произвести </w:t>
            </w:r>
            <w:r w:rsidRPr="00004CC4">
              <w:rPr>
                <w:rFonts w:ascii="GHEA Grapalat" w:hAnsi="GHEA Grapalat"/>
                <w:szCs w:val="20"/>
              </w:rPr>
              <w:t>в 202</w:t>
            </w:r>
            <w:r w:rsidRPr="00E862DB">
              <w:rPr>
                <w:rFonts w:ascii="GHEA Grapalat" w:hAnsi="GHEA Grapalat"/>
                <w:szCs w:val="20"/>
              </w:rPr>
              <w:t>5</w:t>
            </w:r>
            <w:r w:rsidRPr="00004CC4">
              <w:rPr>
                <w:rFonts w:ascii="GHEA Grapalat" w:hAnsi="GHEA Grapalat"/>
                <w:szCs w:val="20"/>
              </w:rPr>
              <w:t>г</w:t>
            </w:r>
          </w:p>
          <w:p w:rsidR="00A6672B" w:rsidRPr="00E9005B" w:rsidRDefault="00A6672B" w:rsidP="00A53506">
            <w:pPr>
              <w:widowControl w:val="0"/>
              <w:spacing w:after="120"/>
              <w:jc w:val="center"/>
              <w:rPr>
                <w:rFonts w:ascii="GHEA Grapalat" w:hAnsi="GHEA Grapalat"/>
                <w:szCs w:val="20"/>
              </w:rPr>
            </w:pP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44531180</w:t>
            </w:r>
          </w:p>
        </w:tc>
        <w:tc>
          <w:tcPr>
            <w:tcW w:w="3727" w:type="dxa"/>
            <w:vAlign w:val="center"/>
          </w:tcPr>
          <w:p w:rsidR="00352926" w:rsidRDefault="00352926" w:rsidP="00352926">
            <w:pPr>
              <w:jc w:val="center"/>
              <w:rPr>
                <w:rFonts w:ascii="Arial LatArm" w:hAnsi="Arial LatArm" w:cs="Calibri"/>
              </w:rPr>
            </w:pPr>
            <w:r>
              <w:rPr>
                <w:rFonts w:ascii="Calibri" w:hAnsi="Calibri" w:cs="Calibri"/>
              </w:rPr>
              <w:t>Болт</w:t>
            </w:r>
            <w:r>
              <w:rPr>
                <w:rFonts w:ascii="Arial LatArm" w:hAnsi="Arial LatArm" w:cs="Calibri"/>
              </w:rPr>
              <w:t xml:space="preserve">, </w:t>
            </w:r>
            <w:r>
              <w:rPr>
                <w:rFonts w:ascii="Calibri" w:hAnsi="Calibri" w:cs="Calibri"/>
              </w:rPr>
              <w:t>гайка</w:t>
            </w:r>
            <w:r>
              <w:rPr>
                <w:rFonts w:ascii="Arial LatArm" w:hAnsi="Arial LatArm" w:cs="Calibri"/>
              </w:rPr>
              <w:t xml:space="preserve">, </w:t>
            </w:r>
            <w:r>
              <w:rPr>
                <w:rFonts w:ascii="Calibri" w:hAnsi="Calibri" w:cs="Calibri"/>
              </w:rPr>
              <w:t>шайба</w:t>
            </w:r>
          </w:p>
        </w:tc>
        <w:tc>
          <w:tcPr>
            <w:tcW w:w="6438" w:type="dxa"/>
            <w:vAlign w:val="center"/>
          </w:tcPr>
          <w:p w:rsidR="00352926" w:rsidRPr="00E9005B" w:rsidRDefault="00352926" w:rsidP="0035292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Pr="00576215" w:rsidRDefault="00352926" w:rsidP="0035292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2</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44311170</w:t>
            </w:r>
          </w:p>
        </w:tc>
        <w:tc>
          <w:tcPr>
            <w:tcW w:w="3727" w:type="dxa"/>
            <w:vAlign w:val="center"/>
          </w:tcPr>
          <w:p w:rsidR="00352926" w:rsidRDefault="00352926" w:rsidP="00352926">
            <w:pPr>
              <w:jc w:val="center"/>
              <w:rPr>
                <w:rFonts w:ascii="Arial LatArm" w:hAnsi="Arial LatArm" w:cs="Calibri"/>
              </w:rPr>
            </w:pPr>
            <w:r>
              <w:rPr>
                <w:rFonts w:ascii="Calibri" w:hAnsi="Calibri" w:cs="Calibri"/>
              </w:rPr>
              <w:t>Сварочный</w:t>
            </w:r>
            <w:r>
              <w:rPr>
                <w:rFonts w:ascii="Arial LatArm" w:hAnsi="Arial LatArm" w:cs="Calibri"/>
              </w:rPr>
              <w:t xml:space="preserve"> </w:t>
            </w:r>
            <w:r>
              <w:rPr>
                <w:rFonts w:ascii="Calibri" w:hAnsi="Calibri" w:cs="Calibri"/>
              </w:rPr>
              <w:t>электрод</w:t>
            </w:r>
            <w:r>
              <w:rPr>
                <w:rFonts w:ascii="Arial LatArm" w:hAnsi="Arial LatArm" w:cs="Calibri"/>
              </w:rPr>
              <w:t xml:space="preserve">  3.2 </w:t>
            </w:r>
            <w:r>
              <w:rPr>
                <w:rFonts w:ascii="Calibri" w:hAnsi="Calibri" w:cs="Calibri"/>
              </w:rPr>
              <w:t>мм</w:t>
            </w:r>
          </w:p>
        </w:tc>
        <w:tc>
          <w:tcPr>
            <w:tcW w:w="6438" w:type="dxa"/>
            <w:vAlign w:val="center"/>
          </w:tcPr>
          <w:p w:rsidR="00352926" w:rsidRPr="00E9005B" w:rsidRDefault="00352926" w:rsidP="0035292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Pr="00576215" w:rsidRDefault="00352926" w:rsidP="0035292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3</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44311170</w:t>
            </w:r>
          </w:p>
        </w:tc>
        <w:tc>
          <w:tcPr>
            <w:tcW w:w="3727" w:type="dxa"/>
            <w:vAlign w:val="center"/>
          </w:tcPr>
          <w:p w:rsidR="00352926" w:rsidRDefault="00352926" w:rsidP="00352926">
            <w:pPr>
              <w:jc w:val="center"/>
              <w:rPr>
                <w:rFonts w:ascii="Arial LatArm" w:hAnsi="Arial LatArm" w:cs="Calibri"/>
              </w:rPr>
            </w:pPr>
            <w:r>
              <w:rPr>
                <w:rFonts w:ascii="Calibri" w:hAnsi="Calibri" w:cs="Calibri"/>
              </w:rPr>
              <w:t>Сварочный</w:t>
            </w:r>
            <w:r>
              <w:rPr>
                <w:rFonts w:ascii="Arial LatArm" w:hAnsi="Arial LatArm" w:cs="Calibri"/>
              </w:rPr>
              <w:t xml:space="preserve"> </w:t>
            </w:r>
            <w:r>
              <w:rPr>
                <w:rFonts w:ascii="Calibri" w:hAnsi="Calibri" w:cs="Calibri"/>
              </w:rPr>
              <w:t>электрод</w:t>
            </w:r>
            <w:r>
              <w:rPr>
                <w:rFonts w:ascii="Arial LatArm" w:hAnsi="Arial LatArm" w:cs="Calibri"/>
              </w:rPr>
              <w:t xml:space="preserve">  4 </w:t>
            </w:r>
            <w:r>
              <w:rPr>
                <w:rFonts w:ascii="Calibri" w:hAnsi="Calibri" w:cs="Calibri"/>
              </w:rPr>
              <w:t>мм</w:t>
            </w:r>
          </w:p>
        </w:tc>
        <w:tc>
          <w:tcPr>
            <w:tcW w:w="6438" w:type="dxa"/>
            <w:vAlign w:val="center"/>
          </w:tcPr>
          <w:p w:rsidR="00352926" w:rsidRPr="00E9005B" w:rsidRDefault="00352926" w:rsidP="0035292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Pr="00576215" w:rsidRDefault="00352926" w:rsidP="0035292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4</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44112730</w:t>
            </w:r>
          </w:p>
        </w:tc>
        <w:tc>
          <w:tcPr>
            <w:tcW w:w="3727" w:type="dxa"/>
            <w:vAlign w:val="center"/>
          </w:tcPr>
          <w:p w:rsidR="00352926" w:rsidRDefault="00352926" w:rsidP="00352926">
            <w:pPr>
              <w:jc w:val="center"/>
              <w:rPr>
                <w:rFonts w:ascii="Arial LatArm" w:hAnsi="Arial LatArm" w:cs="Calibri"/>
              </w:rPr>
            </w:pPr>
            <w:r>
              <w:rPr>
                <w:rFonts w:ascii="Calibri" w:hAnsi="Calibri" w:cs="Calibri"/>
              </w:rPr>
              <w:t>Режущий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125</w:t>
            </w:r>
          </w:p>
        </w:tc>
        <w:tc>
          <w:tcPr>
            <w:tcW w:w="6438" w:type="dxa"/>
            <w:vAlign w:val="center"/>
          </w:tcPr>
          <w:p w:rsidR="00352926" w:rsidRPr="00E9005B" w:rsidRDefault="00352926" w:rsidP="0035292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Pr="00576215" w:rsidRDefault="00352926" w:rsidP="0035292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5</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44112730</w:t>
            </w:r>
          </w:p>
        </w:tc>
        <w:tc>
          <w:tcPr>
            <w:tcW w:w="3727" w:type="dxa"/>
            <w:vAlign w:val="center"/>
          </w:tcPr>
          <w:p w:rsidR="00352926" w:rsidRDefault="00352926" w:rsidP="00352926">
            <w:pPr>
              <w:jc w:val="center"/>
              <w:rPr>
                <w:rFonts w:ascii="Arial LatArm" w:hAnsi="Arial LatArm" w:cs="Calibri"/>
              </w:rPr>
            </w:pPr>
            <w:r>
              <w:rPr>
                <w:rFonts w:ascii="Calibri" w:hAnsi="Calibri" w:cs="Calibri"/>
              </w:rPr>
              <w:t>Режущий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230</w:t>
            </w:r>
          </w:p>
        </w:tc>
        <w:tc>
          <w:tcPr>
            <w:tcW w:w="6438" w:type="dxa"/>
            <w:vAlign w:val="center"/>
          </w:tcPr>
          <w:p w:rsidR="00352926" w:rsidRPr="00E9005B" w:rsidRDefault="00352926" w:rsidP="00352926">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Pr="00576215" w:rsidRDefault="00352926" w:rsidP="0035292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6</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44112730</w:t>
            </w:r>
          </w:p>
        </w:tc>
        <w:tc>
          <w:tcPr>
            <w:tcW w:w="3727" w:type="dxa"/>
            <w:vAlign w:val="center"/>
          </w:tcPr>
          <w:p w:rsidR="00352926" w:rsidRDefault="00352926" w:rsidP="00352926">
            <w:pPr>
              <w:jc w:val="center"/>
              <w:rPr>
                <w:rFonts w:ascii="Arial LatArm" w:hAnsi="Arial LatArm" w:cs="Calibri"/>
              </w:rPr>
            </w:pPr>
            <w:r>
              <w:rPr>
                <w:rFonts w:ascii="Calibri" w:hAnsi="Calibri" w:cs="Calibri"/>
              </w:rPr>
              <w:t>Шлифовальный</w:t>
            </w:r>
            <w:r>
              <w:rPr>
                <w:rFonts w:ascii="Arial LatArm" w:hAnsi="Arial LatArm" w:cs="Calibri"/>
              </w:rPr>
              <w:t xml:space="preserve"> </w:t>
            </w:r>
            <w:r>
              <w:rPr>
                <w:rFonts w:ascii="Calibri" w:hAnsi="Calibri" w:cs="Calibri"/>
              </w:rPr>
              <w:t>диск</w:t>
            </w:r>
            <w:r>
              <w:rPr>
                <w:rFonts w:ascii="Arial LatArm" w:hAnsi="Arial LatArm" w:cs="Calibri"/>
              </w:rPr>
              <w:t xml:space="preserve"> </w:t>
            </w:r>
            <w:r>
              <w:rPr>
                <w:rFonts w:ascii="Calibri" w:hAnsi="Calibri" w:cs="Calibri"/>
              </w:rPr>
              <w:t>Ф</w:t>
            </w:r>
            <w:r>
              <w:rPr>
                <w:rFonts w:ascii="Arial LatArm" w:hAnsi="Arial LatArm" w:cs="Calibri"/>
              </w:rPr>
              <w:t xml:space="preserve"> 125</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7</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44112730</w:t>
            </w:r>
          </w:p>
        </w:tc>
        <w:tc>
          <w:tcPr>
            <w:tcW w:w="3727" w:type="dxa"/>
            <w:vAlign w:val="center"/>
          </w:tcPr>
          <w:p w:rsidR="00352926" w:rsidRDefault="00352926" w:rsidP="00352926">
            <w:pPr>
              <w:jc w:val="center"/>
              <w:rPr>
                <w:rFonts w:ascii="Calibri" w:hAnsi="Calibri" w:cs="Calibri"/>
                <w:color w:val="000000"/>
              </w:rPr>
            </w:pPr>
            <w:r>
              <w:rPr>
                <w:rFonts w:ascii="Calibri" w:hAnsi="Calibri" w:cs="Calibri"/>
                <w:color w:val="000000"/>
              </w:rPr>
              <w:t>Лепестковый шлифовальный диск Ф 115,  N 80</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lastRenderedPageBreak/>
              <w:t>8</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44111200</w:t>
            </w:r>
          </w:p>
        </w:tc>
        <w:tc>
          <w:tcPr>
            <w:tcW w:w="3727" w:type="dxa"/>
            <w:vAlign w:val="center"/>
          </w:tcPr>
          <w:p w:rsidR="00352926" w:rsidRDefault="00352926" w:rsidP="00352926">
            <w:pPr>
              <w:jc w:val="center"/>
              <w:rPr>
                <w:rFonts w:ascii="Arial LatArm" w:hAnsi="Arial LatArm" w:cs="Calibri"/>
              </w:rPr>
            </w:pPr>
            <w:r>
              <w:rPr>
                <w:rFonts w:ascii="Calibri" w:hAnsi="Calibri" w:cs="Calibri"/>
              </w:rPr>
              <w:t>Цемент</w:t>
            </w:r>
            <w:r>
              <w:rPr>
                <w:rFonts w:ascii="Arial LatArm" w:hAnsi="Arial LatArm" w:cs="Calibri"/>
              </w:rPr>
              <w:t xml:space="preserve">, </w:t>
            </w:r>
            <w:r>
              <w:rPr>
                <w:rFonts w:ascii="Calibri" w:hAnsi="Calibri" w:cs="Calibri"/>
              </w:rPr>
              <w:t>в</w:t>
            </w:r>
            <w:r>
              <w:rPr>
                <w:rFonts w:ascii="Arial LatArm" w:hAnsi="Arial LatArm" w:cs="Calibri"/>
              </w:rPr>
              <w:t xml:space="preserve"> </w:t>
            </w:r>
            <w:r>
              <w:rPr>
                <w:rFonts w:ascii="Calibri" w:hAnsi="Calibri" w:cs="Calibri"/>
              </w:rPr>
              <w:t>мешке</w:t>
            </w:r>
            <w:r>
              <w:rPr>
                <w:rFonts w:ascii="Arial LatArm" w:hAnsi="Arial LatArm" w:cs="Calibri"/>
              </w:rPr>
              <w:t xml:space="preserve"> </w:t>
            </w:r>
            <w:r>
              <w:rPr>
                <w:rFonts w:ascii="Calibri" w:hAnsi="Calibri" w:cs="Calibri"/>
              </w:rPr>
              <w:t>по</w:t>
            </w:r>
            <w:r>
              <w:rPr>
                <w:rFonts w:ascii="Arial LatArm" w:hAnsi="Arial LatArm" w:cs="Calibri"/>
              </w:rPr>
              <w:t xml:space="preserve"> 50 </w:t>
            </w:r>
            <w:r>
              <w:rPr>
                <w:rFonts w:ascii="Calibri" w:hAnsi="Calibri" w:cs="Calibri"/>
              </w:rPr>
              <w:t>кг</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9</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14211100</w:t>
            </w:r>
          </w:p>
        </w:tc>
        <w:tc>
          <w:tcPr>
            <w:tcW w:w="3727" w:type="dxa"/>
            <w:vAlign w:val="center"/>
          </w:tcPr>
          <w:p w:rsidR="00352926" w:rsidRDefault="00352926" w:rsidP="00352926">
            <w:pPr>
              <w:jc w:val="center"/>
              <w:rPr>
                <w:rFonts w:ascii="Arial LatRus" w:hAnsi="Arial LatRus" w:cs="Calibri"/>
              </w:rPr>
            </w:pPr>
            <w:r>
              <w:rPr>
                <w:rFonts w:ascii="Calibri" w:hAnsi="Calibri" w:cs="Calibri"/>
              </w:rPr>
              <w:t>Синий</w:t>
            </w:r>
            <w:r>
              <w:rPr>
                <w:rFonts w:ascii="Arial LatRus" w:hAnsi="Arial LatRus" w:cs="Calibri"/>
              </w:rPr>
              <w:t xml:space="preserve"> </w:t>
            </w:r>
            <w:r>
              <w:rPr>
                <w:rFonts w:ascii="Calibri" w:hAnsi="Calibri" w:cs="Calibri"/>
              </w:rPr>
              <w:t>песок</w:t>
            </w:r>
            <w:r>
              <w:rPr>
                <w:rFonts w:ascii="Arial LatRus" w:hAnsi="Arial LatRus" w:cs="Calibri"/>
              </w:rPr>
              <w:t xml:space="preserve"> </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10</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19642100</w:t>
            </w:r>
          </w:p>
        </w:tc>
        <w:tc>
          <w:tcPr>
            <w:tcW w:w="3727" w:type="dxa"/>
            <w:vAlign w:val="center"/>
          </w:tcPr>
          <w:p w:rsidR="00352926" w:rsidRDefault="00352926" w:rsidP="00352926">
            <w:pPr>
              <w:jc w:val="center"/>
              <w:rPr>
                <w:rFonts w:ascii="Arial LatRus" w:hAnsi="Arial LatRus" w:cs="Calibri"/>
              </w:rPr>
            </w:pPr>
            <w:r>
              <w:rPr>
                <w:rFonts w:ascii="Calibri" w:hAnsi="Calibri" w:cs="Calibri"/>
              </w:rPr>
              <w:t>Полиэтиленовый</w:t>
            </w:r>
            <w:r>
              <w:rPr>
                <w:rFonts w:ascii="Arial LatRus" w:hAnsi="Arial LatRus" w:cs="Calibri"/>
              </w:rPr>
              <w:t xml:space="preserve"> </w:t>
            </w:r>
            <w:r>
              <w:rPr>
                <w:rFonts w:ascii="Calibri" w:hAnsi="Calibri" w:cs="Calibri"/>
              </w:rPr>
              <w:t>мешок</w:t>
            </w:r>
            <w:r>
              <w:rPr>
                <w:rFonts w:ascii="Arial LatRus" w:hAnsi="Arial LatRus" w:cs="Calibri"/>
              </w:rPr>
              <w:t xml:space="preserve">, 25 </w:t>
            </w:r>
            <w:r>
              <w:rPr>
                <w:rFonts w:ascii="Calibri" w:hAnsi="Calibri" w:cs="Calibri"/>
              </w:rPr>
              <w:t>кг</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11</w:t>
            </w:r>
          </w:p>
        </w:tc>
        <w:tc>
          <w:tcPr>
            <w:tcW w:w="2315" w:type="dxa"/>
            <w:vAlign w:val="center"/>
          </w:tcPr>
          <w:p w:rsidR="00352926" w:rsidRDefault="00352926" w:rsidP="00352926">
            <w:pPr>
              <w:jc w:val="center"/>
              <w:rPr>
                <w:rFonts w:ascii="Arial Unicode" w:hAnsi="Arial Unicode" w:cs="Arial"/>
                <w:sz w:val="22"/>
                <w:szCs w:val="22"/>
              </w:rPr>
            </w:pPr>
            <w:r>
              <w:rPr>
                <w:rFonts w:ascii="Arial Unicode" w:hAnsi="Arial Unicode" w:cs="Arial"/>
                <w:sz w:val="22"/>
                <w:szCs w:val="22"/>
              </w:rPr>
              <w:t>44163111</w:t>
            </w:r>
          </w:p>
        </w:tc>
        <w:tc>
          <w:tcPr>
            <w:tcW w:w="3727" w:type="dxa"/>
            <w:vAlign w:val="center"/>
          </w:tcPr>
          <w:p w:rsidR="00352926" w:rsidRDefault="00352926" w:rsidP="00352926">
            <w:pPr>
              <w:rPr>
                <w:rFonts w:ascii="Arial LatArm" w:hAnsi="Arial LatArm" w:cs="Calibri"/>
              </w:rPr>
            </w:pPr>
            <w:r>
              <w:rPr>
                <w:rFonts w:ascii="Arial LatArm" w:hAnsi="Arial LatArm" w:cs="Calibri"/>
              </w:rPr>
              <w:t>T</w:t>
            </w:r>
            <w:r>
              <w:rPr>
                <w:rFonts w:ascii="Calibri" w:hAnsi="Calibri" w:cs="Calibri"/>
              </w:rPr>
              <w:t>руба</w:t>
            </w:r>
            <w:r>
              <w:rPr>
                <w:rFonts w:ascii="Arial LatArm" w:hAnsi="Arial LatArm" w:cs="Calibri"/>
              </w:rPr>
              <w:t xml:space="preserve"> </w:t>
            </w:r>
            <w:r>
              <w:rPr>
                <w:rFonts w:ascii="Calibri" w:hAnsi="Calibri" w:cs="Calibri"/>
              </w:rPr>
              <w:t>гофрированная</w:t>
            </w:r>
            <w:r>
              <w:rPr>
                <w:rFonts w:ascii="Arial LatArm" w:hAnsi="Arial LatArm" w:cs="Calibri"/>
              </w:rPr>
              <w:t xml:space="preserve"> </w:t>
            </w:r>
            <w:r>
              <w:rPr>
                <w:rFonts w:ascii="Calibri" w:hAnsi="Calibri" w:cs="Calibri"/>
              </w:rPr>
              <w:t>Ф</w:t>
            </w:r>
            <w:r>
              <w:rPr>
                <w:rFonts w:ascii="Arial LatArm" w:hAnsi="Arial LatArm" w:cs="Calibri"/>
              </w:rPr>
              <w:t xml:space="preserve"> 32</w:t>
            </w:r>
            <w:r>
              <w:rPr>
                <w:rFonts w:ascii="Calibri" w:hAnsi="Calibri" w:cs="Calibri"/>
              </w:rPr>
              <w:t>мм</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12</w:t>
            </w:r>
          </w:p>
        </w:tc>
        <w:tc>
          <w:tcPr>
            <w:tcW w:w="2315" w:type="dxa"/>
            <w:vAlign w:val="center"/>
          </w:tcPr>
          <w:p w:rsidR="00352926" w:rsidRDefault="00352926" w:rsidP="00352926">
            <w:pPr>
              <w:jc w:val="center"/>
              <w:rPr>
                <w:rFonts w:ascii="Arial Unicode" w:hAnsi="Arial Unicode" w:cs="Arial"/>
                <w:sz w:val="22"/>
                <w:szCs w:val="22"/>
              </w:rPr>
            </w:pPr>
            <w:r>
              <w:rPr>
                <w:rFonts w:ascii="Arial Unicode" w:hAnsi="Arial Unicode" w:cs="Arial"/>
                <w:sz w:val="22"/>
                <w:szCs w:val="22"/>
              </w:rPr>
              <w:t>44163111</w:t>
            </w:r>
          </w:p>
        </w:tc>
        <w:tc>
          <w:tcPr>
            <w:tcW w:w="3727" w:type="dxa"/>
            <w:vAlign w:val="center"/>
          </w:tcPr>
          <w:p w:rsidR="00352926" w:rsidRDefault="00352926" w:rsidP="00352926">
            <w:pPr>
              <w:rPr>
                <w:rFonts w:ascii="Arial LatArm" w:hAnsi="Arial LatArm" w:cs="Calibri"/>
              </w:rPr>
            </w:pPr>
            <w:r>
              <w:rPr>
                <w:rFonts w:ascii="Arial LatArm" w:hAnsi="Arial LatArm" w:cs="Calibri"/>
              </w:rPr>
              <w:t>T</w:t>
            </w:r>
            <w:r>
              <w:rPr>
                <w:rFonts w:ascii="Calibri" w:hAnsi="Calibri" w:cs="Calibri"/>
              </w:rPr>
              <w:t>руба</w:t>
            </w:r>
            <w:r>
              <w:rPr>
                <w:rFonts w:ascii="Arial LatArm" w:hAnsi="Arial LatArm" w:cs="Calibri"/>
              </w:rPr>
              <w:t xml:space="preserve"> </w:t>
            </w:r>
            <w:r>
              <w:rPr>
                <w:rFonts w:ascii="Calibri" w:hAnsi="Calibri" w:cs="Calibri"/>
              </w:rPr>
              <w:t>гофрированная</w:t>
            </w:r>
            <w:r>
              <w:rPr>
                <w:rFonts w:ascii="Arial LatArm" w:hAnsi="Arial LatArm" w:cs="Calibri"/>
              </w:rPr>
              <w:t xml:space="preserve"> </w:t>
            </w:r>
            <w:r>
              <w:rPr>
                <w:rFonts w:ascii="Calibri" w:hAnsi="Calibri" w:cs="Calibri"/>
              </w:rPr>
              <w:t>Ф</w:t>
            </w:r>
            <w:r>
              <w:rPr>
                <w:rFonts w:ascii="Arial LatArm" w:hAnsi="Arial LatArm" w:cs="Calibri"/>
              </w:rPr>
              <w:t xml:space="preserve"> 50</w:t>
            </w:r>
            <w:r>
              <w:rPr>
                <w:rFonts w:ascii="Calibri" w:hAnsi="Calibri" w:cs="Calibri"/>
              </w:rPr>
              <w:t>мм</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13</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18141100</w:t>
            </w:r>
          </w:p>
        </w:tc>
        <w:tc>
          <w:tcPr>
            <w:tcW w:w="3727" w:type="dxa"/>
            <w:vAlign w:val="center"/>
          </w:tcPr>
          <w:p w:rsidR="00352926" w:rsidRDefault="00352926" w:rsidP="00352926">
            <w:pPr>
              <w:jc w:val="center"/>
              <w:rPr>
                <w:rFonts w:ascii="Arial LatArm" w:hAnsi="Arial LatArm" w:cs="Calibri"/>
              </w:rPr>
            </w:pPr>
            <w:r>
              <w:rPr>
                <w:rFonts w:ascii="Calibri" w:hAnsi="Calibri" w:cs="Calibri"/>
              </w:rPr>
              <w:t>Рабочие</w:t>
            </w:r>
            <w:r>
              <w:rPr>
                <w:rFonts w:ascii="Arial LatArm" w:hAnsi="Arial LatArm" w:cs="Calibri"/>
              </w:rPr>
              <w:t xml:space="preserve"> </w:t>
            </w:r>
            <w:r>
              <w:rPr>
                <w:rFonts w:ascii="Calibri" w:hAnsi="Calibri" w:cs="Calibri"/>
              </w:rPr>
              <w:t>перчатки</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14</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31651400</w:t>
            </w:r>
          </w:p>
        </w:tc>
        <w:tc>
          <w:tcPr>
            <w:tcW w:w="3727" w:type="dxa"/>
            <w:vAlign w:val="center"/>
          </w:tcPr>
          <w:p w:rsidR="00352926" w:rsidRDefault="00352926" w:rsidP="00352926">
            <w:pPr>
              <w:jc w:val="center"/>
              <w:rPr>
                <w:rFonts w:ascii="Arial LatArm" w:hAnsi="Arial LatArm" w:cs="Calibri"/>
              </w:rPr>
            </w:pPr>
            <w:r>
              <w:rPr>
                <w:rFonts w:ascii="Calibri" w:hAnsi="Calibri" w:cs="Calibri"/>
              </w:rPr>
              <w:t>Изолента</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15</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44111447</w:t>
            </w:r>
          </w:p>
        </w:tc>
        <w:tc>
          <w:tcPr>
            <w:tcW w:w="3727" w:type="dxa"/>
            <w:vAlign w:val="center"/>
          </w:tcPr>
          <w:p w:rsidR="00352926" w:rsidRDefault="00352926" w:rsidP="00352926">
            <w:pPr>
              <w:jc w:val="center"/>
              <w:rPr>
                <w:rFonts w:ascii="Arial LatArm" w:hAnsi="Arial LatArm" w:cs="Calibri"/>
              </w:rPr>
            </w:pPr>
            <w:r>
              <w:rPr>
                <w:rFonts w:ascii="Calibri" w:hAnsi="Calibri" w:cs="Calibri"/>
              </w:rPr>
              <w:t>Изолятор</w:t>
            </w:r>
            <w:r>
              <w:rPr>
                <w:rFonts w:ascii="Arial LatArm" w:hAnsi="Arial LatArm" w:cs="Calibri"/>
              </w:rPr>
              <w:t xml:space="preserve"> </w:t>
            </w:r>
            <w:r>
              <w:rPr>
                <w:rFonts w:ascii="Calibri" w:hAnsi="Calibri" w:cs="Calibri"/>
              </w:rPr>
              <w:t>ТФ</w:t>
            </w:r>
            <w:r>
              <w:rPr>
                <w:rFonts w:ascii="Arial LatArm" w:hAnsi="Arial LatArm" w:cs="Calibri"/>
              </w:rPr>
              <w:t>-20</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16</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44111447</w:t>
            </w:r>
          </w:p>
        </w:tc>
        <w:tc>
          <w:tcPr>
            <w:tcW w:w="3727" w:type="dxa"/>
            <w:vAlign w:val="center"/>
          </w:tcPr>
          <w:p w:rsidR="00352926" w:rsidRDefault="00352926" w:rsidP="00352926">
            <w:pPr>
              <w:jc w:val="center"/>
              <w:rPr>
                <w:rFonts w:ascii="Arial LatArm" w:hAnsi="Arial LatArm" w:cs="Calibri"/>
              </w:rPr>
            </w:pPr>
            <w:r>
              <w:rPr>
                <w:rFonts w:ascii="Calibri" w:hAnsi="Calibri" w:cs="Calibri"/>
              </w:rPr>
              <w:t>Изолятор</w:t>
            </w:r>
            <w:r>
              <w:rPr>
                <w:rFonts w:ascii="Arial LatArm" w:hAnsi="Arial LatArm" w:cs="Calibri"/>
              </w:rPr>
              <w:t xml:space="preserve"> </w:t>
            </w:r>
            <w:r>
              <w:rPr>
                <w:rFonts w:ascii="Calibri" w:hAnsi="Calibri" w:cs="Calibri"/>
              </w:rPr>
              <w:t>ИТ</w:t>
            </w:r>
            <w:r>
              <w:rPr>
                <w:rFonts w:ascii="Arial LatArm" w:hAnsi="Arial LatArm" w:cs="Calibri"/>
              </w:rPr>
              <w:t>-30</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17</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44111430</w:t>
            </w:r>
          </w:p>
        </w:tc>
        <w:tc>
          <w:tcPr>
            <w:tcW w:w="3727" w:type="dxa"/>
            <w:vAlign w:val="center"/>
          </w:tcPr>
          <w:p w:rsidR="00352926" w:rsidRDefault="00352926" w:rsidP="00352926">
            <w:pPr>
              <w:jc w:val="center"/>
              <w:rPr>
                <w:rFonts w:ascii="Arial LatArm" w:hAnsi="Arial LatArm" w:cs="Calibri"/>
              </w:rPr>
            </w:pPr>
            <w:r>
              <w:rPr>
                <w:rFonts w:ascii="Calibri" w:hAnsi="Calibri" w:cs="Calibri"/>
              </w:rPr>
              <w:t>Краска</w:t>
            </w:r>
            <w:r>
              <w:rPr>
                <w:rFonts w:ascii="Arial LatArm" w:hAnsi="Arial LatArm" w:cs="Calibri"/>
              </w:rPr>
              <w:t xml:space="preserve"> </w:t>
            </w:r>
            <w:r>
              <w:rPr>
                <w:rFonts w:ascii="Calibri" w:hAnsi="Calibri" w:cs="Calibri"/>
              </w:rPr>
              <w:t>нитро</w:t>
            </w:r>
            <w:r>
              <w:rPr>
                <w:rFonts w:ascii="Arial LatArm" w:hAnsi="Arial LatArm" w:cs="Calibri"/>
              </w:rPr>
              <w:t xml:space="preserve"> </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18</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44831500</w:t>
            </w:r>
          </w:p>
        </w:tc>
        <w:tc>
          <w:tcPr>
            <w:tcW w:w="3727" w:type="dxa"/>
            <w:vAlign w:val="center"/>
          </w:tcPr>
          <w:p w:rsidR="00352926" w:rsidRDefault="00352926" w:rsidP="00352926">
            <w:pPr>
              <w:jc w:val="center"/>
              <w:rPr>
                <w:rFonts w:ascii="Arial LatArm" w:hAnsi="Arial LatArm" w:cs="Calibri"/>
              </w:rPr>
            </w:pPr>
            <w:r>
              <w:rPr>
                <w:rFonts w:ascii="Calibri" w:hAnsi="Calibri" w:cs="Calibri"/>
              </w:rPr>
              <w:t>Растворитель</w:t>
            </w:r>
            <w:r>
              <w:rPr>
                <w:rFonts w:ascii="Arial LatArm" w:hAnsi="Arial LatArm" w:cs="Calibri"/>
              </w:rPr>
              <w:t xml:space="preserve"> </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19</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44322530</w:t>
            </w:r>
          </w:p>
        </w:tc>
        <w:tc>
          <w:tcPr>
            <w:tcW w:w="3727" w:type="dxa"/>
            <w:vAlign w:val="center"/>
          </w:tcPr>
          <w:p w:rsidR="00352926" w:rsidRDefault="00352926" w:rsidP="00352926">
            <w:pPr>
              <w:jc w:val="center"/>
              <w:rPr>
                <w:rFonts w:ascii="Arial LatArm" w:hAnsi="Arial LatArm" w:cs="Calibri"/>
              </w:rPr>
            </w:pPr>
            <w:r>
              <w:rPr>
                <w:rFonts w:ascii="Calibri" w:hAnsi="Calibri" w:cs="Calibri"/>
              </w:rPr>
              <w:t>Клеммник</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20</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31682100</w:t>
            </w:r>
          </w:p>
        </w:tc>
        <w:tc>
          <w:tcPr>
            <w:tcW w:w="3727" w:type="dxa"/>
            <w:vAlign w:val="center"/>
          </w:tcPr>
          <w:p w:rsidR="00352926" w:rsidRDefault="00352926" w:rsidP="00352926">
            <w:pPr>
              <w:jc w:val="center"/>
              <w:rPr>
                <w:rFonts w:ascii="Arial LatArm" w:hAnsi="Arial LatArm" w:cs="Calibri"/>
              </w:rPr>
            </w:pPr>
            <w:r>
              <w:rPr>
                <w:rFonts w:ascii="Calibri" w:hAnsi="Calibri" w:cs="Calibri"/>
              </w:rPr>
              <w:t>Стойка</w:t>
            </w:r>
            <w:r>
              <w:rPr>
                <w:rFonts w:ascii="Arial LatArm" w:hAnsi="Arial LatArm" w:cs="Calibri"/>
              </w:rPr>
              <w:t xml:space="preserve"> </w:t>
            </w:r>
            <w:r>
              <w:rPr>
                <w:rFonts w:ascii="Calibri" w:hAnsi="Calibri" w:cs="Calibri"/>
              </w:rPr>
              <w:t>предохранителя</w:t>
            </w:r>
            <w:r>
              <w:rPr>
                <w:rFonts w:ascii="Arial LatArm" w:hAnsi="Arial LatArm" w:cs="Calibri"/>
              </w:rPr>
              <w:t xml:space="preserve">, </w:t>
            </w:r>
            <w:r>
              <w:rPr>
                <w:rFonts w:ascii="Calibri" w:hAnsi="Calibri" w:cs="Calibri"/>
              </w:rPr>
              <w:t>маленькая</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t>21</w:t>
            </w:r>
          </w:p>
        </w:tc>
        <w:tc>
          <w:tcPr>
            <w:tcW w:w="2315" w:type="dxa"/>
            <w:vAlign w:val="center"/>
          </w:tcPr>
          <w:p w:rsidR="00352926" w:rsidRDefault="00352926" w:rsidP="00352926">
            <w:pPr>
              <w:jc w:val="center"/>
              <w:rPr>
                <w:rFonts w:ascii="Arial Unicode" w:hAnsi="Arial Unicode" w:cs="Arial"/>
              </w:rPr>
            </w:pPr>
            <w:r>
              <w:rPr>
                <w:rFonts w:ascii="Arial Unicode" w:hAnsi="Arial Unicode" w:cs="Arial"/>
              </w:rPr>
              <w:t>31211180</w:t>
            </w:r>
          </w:p>
        </w:tc>
        <w:tc>
          <w:tcPr>
            <w:tcW w:w="3727" w:type="dxa"/>
            <w:vAlign w:val="center"/>
          </w:tcPr>
          <w:p w:rsidR="00352926" w:rsidRDefault="00352926" w:rsidP="00352926">
            <w:pPr>
              <w:jc w:val="center"/>
              <w:rPr>
                <w:rFonts w:ascii="Arial LatArm" w:hAnsi="Arial LatArm" w:cs="Calibri"/>
              </w:rPr>
            </w:pPr>
            <w:r>
              <w:rPr>
                <w:rFonts w:ascii="Arial LatArm" w:hAnsi="Arial LatArm" w:cs="Calibri"/>
              </w:rPr>
              <w:t xml:space="preserve"> </w:t>
            </w:r>
            <w:r>
              <w:rPr>
                <w:rFonts w:ascii="Calibri" w:hAnsi="Calibri" w:cs="Calibri"/>
              </w:rPr>
              <w:t>Автомат</w:t>
            </w:r>
            <w:r>
              <w:rPr>
                <w:rFonts w:ascii="Arial LatArm" w:hAnsi="Arial LatArm" w:cs="Calibri"/>
              </w:rPr>
              <w:t xml:space="preserve"> 32 </w:t>
            </w:r>
            <w:r>
              <w:rPr>
                <w:rFonts w:ascii="Calibri" w:hAnsi="Calibri" w:cs="Calibri"/>
              </w:rPr>
              <w:t>А</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w:t>
            </w:r>
            <w:r w:rsidRPr="00950A53">
              <w:rPr>
                <w:rFonts w:ascii="GHEA Grapalat" w:hAnsi="GHEA Grapalat"/>
                <w:sz w:val="22"/>
                <w:szCs w:val="22"/>
              </w:rPr>
              <w:lastRenderedPageBreak/>
              <w:t>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lastRenderedPageBreak/>
              <w:t>0</w:t>
            </w:r>
            <w:r w:rsidRPr="00576215">
              <w:rPr>
                <w:rFonts w:ascii="GHEA Grapalat" w:hAnsi="GHEA Grapalat"/>
                <w:sz w:val="20"/>
                <w:szCs w:val="20"/>
              </w:rPr>
              <w:t>%</w:t>
            </w:r>
          </w:p>
        </w:tc>
      </w:tr>
      <w:tr w:rsidR="00352926" w:rsidRPr="00576215" w:rsidTr="00A53506">
        <w:trPr>
          <w:jc w:val="center"/>
        </w:trPr>
        <w:tc>
          <w:tcPr>
            <w:tcW w:w="0" w:type="auto"/>
            <w:vAlign w:val="center"/>
          </w:tcPr>
          <w:p w:rsidR="00352926" w:rsidRDefault="00352926" w:rsidP="00352926">
            <w:pPr>
              <w:jc w:val="center"/>
              <w:rPr>
                <w:rFonts w:ascii="Arial LatArm" w:hAnsi="Arial LatArm" w:cs="Calibri"/>
              </w:rPr>
            </w:pPr>
            <w:r>
              <w:rPr>
                <w:rFonts w:ascii="Arial LatArm" w:hAnsi="Arial LatArm" w:cs="Calibri"/>
              </w:rPr>
              <w:lastRenderedPageBreak/>
              <w:t>22</w:t>
            </w:r>
          </w:p>
        </w:tc>
        <w:tc>
          <w:tcPr>
            <w:tcW w:w="2315" w:type="dxa"/>
            <w:vAlign w:val="center"/>
          </w:tcPr>
          <w:p w:rsidR="00352926" w:rsidRDefault="00352926" w:rsidP="00352926">
            <w:pPr>
              <w:jc w:val="center"/>
              <w:rPr>
                <w:rFonts w:ascii="Arial Unicode" w:hAnsi="Arial Unicode" w:cs="Arial"/>
                <w:sz w:val="22"/>
                <w:szCs w:val="22"/>
              </w:rPr>
            </w:pPr>
            <w:r>
              <w:rPr>
                <w:rFonts w:ascii="Arial Unicode" w:hAnsi="Arial Unicode" w:cs="Arial"/>
                <w:sz w:val="22"/>
                <w:szCs w:val="22"/>
              </w:rPr>
              <w:t>31531300</w:t>
            </w:r>
          </w:p>
        </w:tc>
        <w:tc>
          <w:tcPr>
            <w:tcW w:w="3727" w:type="dxa"/>
            <w:vAlign w:val="center"/>
          </w:tcPr>
          <w:p w:rsidR="00352926" w:rsidRDefault="00352926" w:rsidP="00352926">
            <w:pPr>
              <w:jc w:val="center"/>
              <w:rPr>
                <w:rFonts w:ascii="Calibri" w:hAnsi="Calibri" w:cs="Calibri"/>
                <w:color w:val="000000"/>
              </w:rPr>
            </w:pPr>
            <w:r>
              <w:rPr>
                <w:rFonts w:ascii="Calibri" w:hAnsi="Calibri" w:cs="Calibri"/>
                <w:color w:val="000000"/>
              </w:rPr>
              <w:t xml:space="preserve">Лампа LED 7 Вт, </w:t>
            </w:r>
          </w:p>
        </w:tc>
        <w:tc>
          <w:tcPr>
            <w:tcW w:w="6438" w:type="dxa"/>
            <w:vAlign w:val="center"/>
          </w:tcPr>
          <w:p w:rsidR="00352926" w:rsidRDefault="00352926" w:rsidP="00352926">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84" w:type="dxa"/>
            <w:vAlign w:val="center"/>
          </w:tcPr>
          <w:p w:rsidR="00352926" w:rsidRDefault="00352926" w:rsidP="00352926">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A6672B" w:rsidRPr="00576215" w:rsidTr="00A53506">
        <w:trPr>
          <w:jc w:val="center"/>
        </w:trPr>
        <w:tc>
          <w:tcPr>
            <w:tcW w:w="14768" w:type="dxa"/>
            <w:gridSpan w:val="4"/>
            <w:vAlign w:val="center"/>
          </w:tcPr>
          <w:p w:rsidR="00A6672B" w:rsidRPr="00E9005B" w:rsidRDefault="00A6672B" w:rsidP="00A53506">
            <w:pPr>
              <w:widowControl w:val="0"/>
              <w:spacing w:after="120"/>
              <w:ind w:right="-7"/>
              <w:jc w:val="center"/>
              <w:rPr>
                <w:rFonts w:ascii="GHEA Grapalat" w:hAnsi="GHEA Grapalat"/>
                <w:szCs w:val="20"/>
              </w:rPr>
            </w:pPr>
          </w:p>
        </w:tc>
        <w:tc>
          <w:tcPr>
            <w:tcW w:w="1184" w:type="dxa"/>
            <w:vAlign w:val="center"/>
          </w:tcPr>
          <w:p w:rsidR="00A6672B" w:rsidRPr="00576215" w:rsidRDefault="00A6672B" w:rsidP="00A53506">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bl>
    <w:p w:rsidR="00A6672B" w:rsidRDefault="00A6672B" w:rsidP="00A6672B">
      <w:pPr>
        <w:pStyle w:val="FootnoteText"/>
        <w:widowControl w:val="0"/>
        <w:jc w:val="both"/>
        <w:rPr>
          <w:rFonts w:ascii="GHEA Grapalat" w:hAnsi="GHEA Grapalat"/>
          <w:i/>
          <w:lang w:val="en-US"/>
        </w:rPr>
      </w:pPr>
    </w:p>
    <w:p w:rsidR="00A6672B" w:rsidRPr="008842CE" w:rsidRDefault="00A6672B" w:rsidP="00A6672B">
      <w:pPr>
        <w:pStyle w:val="FootnoteText"/>
        <w:widowControl w:val="0"/>
        <w:jc w:val="both"/>
      </w:pPr>
      <w:r w:rsidRPr="008842CE">
        <w:rPr>
          <w:rFonts w:ascii="GHEA Grapalat" w:hAnsi="GHEA Grapalat"/>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A6672B" w:rsidRPr="008842CE" w:rsidRDefault="00A6672B" w:rsidP="00A6672B">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A6672B" w:rsidRPr="00233514" w:rsidRDefault="00A6672B" w:rsidP="00A6672B">
      <w:pPr>
        <w:pStyle w:val="FootnoteText"/>
        <w:widowControl w:val="0"/>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A6672B" w:rsidRPr="00B138F3" w:rsidTr="00A53506">
        <w:trPr>
          <w:jc w:val="center"/>
        </w:trPr>
        <w:tc>
          <w:tcPr>
            <w:tcW w:w="4536"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ПОКУПАТЕЛЬ</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w:t>
            </w:r>
          </w:p>
          <w:p w:rsidR="00A6672B" w:rsidRPr="00B138F3" w:rsidRDefault="00A6672B" w:rsidP="00A53506">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c>
          <w:tcPr>
            <w:tcW w:w="760" w:type="dxa"/>
          </w:tcPr>
          <w:p w:rsidR="00A6672B" w:rsidRPr="00B138F3" w:rsidRDefault="00A6672B" w:rsidP="00A53506">
            <w:pPr>
              <w:widowControl w:val="0"/>
              <w:spacing w:after="160"/>
              <w:jc w:val="center"/>
              <w:rPr>
                <w:rFonts w:ascii="GHEA Grapalat" w:hAnsi="GHEA Grapalat"/>
              </w:rPr>
            </w:pPr>
          </w:p>
        </w:tc>
        <w:tc>
          <w:tcPr>
            <w:tcW w:w="4343" w:type="dxa"/>
          </w:tcPr>
          <w:p w:rsidR="00A6672B" w:rsidRPr="00B138F3" w:rsidRDefault="00A6672B" w:rsidP="00A53506">
            <w:pPr>
              <w:widowControl w:val="0"/>
              <w:spacing w:after="160"/>
              <w:jc w:val="center"/>
              <w:rPr>
                <w:rFonts w:ascii="GHEA Grapalat" w:hAnsi="GHEA Grapalat" w:cs="Sylfaen"/>
                <w:b/>
                <w:bCs/>
              </w:rPr>
            </w:pPr>
            <w:r w:rsidRPr="00B138F3">
              <w:rPr>
                <w:rFonts w:ascii="GHEA Grapalat" w:hAnsi="GHEA Grapalat"/>
                <w:b/>
              </w:rPr>
              <w:t>ПРОДАВЕЦ</w:t>
            </w:r>
          </w:p>
          <w:p w:rsidR="00A6672B" w:rsidRPr="00B138F3" w:rsidRDefault="00A6672B" w:rsidP="00A53506">
            <w:pPr>
              <w:widowControl w:val="0"/>
              <w:jc w:val="center"/>
              <w:rPr>
                <w:rFonts w:ascii="GHEA Grapalat" w:hAnsi="GHEA Grapalat"/>
                <w:lang w:val="en-US"/>
              </w:rPr>
            </w:pPr>
            <w:r w:rsidRPr="00B138F3">
              <w:rPr>
                <w:rFonts w:ascii="GHEA Grapalat" w:hAnsi="GHEA Grapalat"/>
                <w:lang w:val="en-US"/>
              </w:rPr>
              <w:t>______________________</w:t>
            </w:r>
          </w:p>
          <w:p w:rsidR="00A6672B" w:rsidRPr="00B138F3" w:rsidRDefault="00A6672B" w:rsidP="00A53506">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r>
    </w:tbl>
    <w:p w:rsidR="00A6672B" w:rsidRPr="00B138F3" w:rsidRDefault="00A6672B" w:rsidP="00A6672B">
      <w:pPr>
        <w:widowControl w:val="0"/>
        <w:spacing w:after="160"/>
        <w:rPr>
          <w:rFonts w:ascii="GHEA Grapalat" w:hAnsi="GHEA Grapalat"/>
        </w:rPr>
        <w:sectPr w:rsidR="00A6672B" w:rsidRPr="00B138F3" w:rsidSect="00A53506">
          <w:footnotePr>
            <w:pos w:val="beneathText"/>
          </w:footnotePr>
          <w:pgSz w:w="16838" w:h="11906" w:orient="landscape" w:code="9"/>
          <w:pgMar w:top="630" w:right="1418" w:bottom="1418" w:left="1418" w:header="561" w:footer="561" w:gutter="0"/>
          <w:cols w:space="720"/>
        </w:sectPr>
      </w:pPr>
    </w:p>
    <w:p w:rsidR="00A6672B" w:rsidRPr="00B138F3" w:rsidRDefault="00A6672B" w:rsidP="00A6672B">
      <w:pPr>
        <w:widowControl w:val="0"/>
        <w:spacing w:after="160" w:line="276" w:lineRule="auto"/>
        <w:jc w:val="right"/>
        <w:rPr>
          <w:rFonts w:ascii="GHEA Grapalat" w:hAnsi="GHEA Grapalat"/>
          <w:i/>
        </w:rPr>
      </w:pPr>
      <w:r w:rsidRPr="00B138F3">
        <w:rPr>
          <w:rFonts w:ascii="GHEA Grapalat" w:hAnsi="GHEA Grapalat"/>
          <w:i/>
        </w:rPr>
        <w:lastRenderedPageBreak/>
        <w:t>Приложение № 3</w:t>
      </w:r>
    </w:p>
    <w:p w:rsidR="00A6672B" w:rsidRPr="00AA5BD2" w:rsidRDefault="00A6672B" w:rsidP="00A6672B">
      <w:pPr>
        <w:widowControl w:val="0"/>
        <w:spacing w:after="160" w:line="276"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BE1A63">
        <w:rPr>
          <w:rFonts w:ascii="GHEA Grapalat" w:hAnsi="GHEA Grapalat"/>
          <w:b/>
        </w:rPr>
        <w:t>2</w:t>
      </w:r>
      <w:r w:rsidR="00352926" w:rsidRPr="00347A4B">
        <w:rPr>
          <w:rFonts w:ascii="GHEA Grapalat" w:hAnsi="GHEA Grapalat"/>
          <w:b/>
        </w:rPr>
        <w:t>6</w:t>
      </w:r>
      <w:r w:rsidR="00BE1A63">
        <w:rPr>
          <w:rFonts w:ascii="GHEA Grapalat" w:hAnsi="GHEA Grapalat"/>
          <w:b/>
        </w:rPr>
        <w:t>/</w:t>
      </w:r>
      <w:r w:rsidR="00352926">
        <w:rPr>
          <w:rFonts w:ascii="GHEA Grapalat" w:hAnsi="GHEA Grapalat"/>
          <w:b/>
        </w:rPr>
        <w:t>3</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FD14D7">
        <w:rPr>
          <w:rFonts w:ascii="GHEA Grapalat" w:hAnsi="GHEA Grapalat"/>
          <w:i/>
        </w:rPr>
        <w:t xml:space="preserve"> </w:t>
      </w:r>
      <w:r w:rsidRPr="00AA5BD2">
        <w:rPr>
          <w:rFonts w:ascii="GHEA Grapalat" w:hAnsi="GHEA Grapalat"/>
          <w:i/>
        </w:rPr>
        <w:t>г.</w:t>
      </w:r>
    </w:p>
    <w:p w:rsidR="00A6672B" w:rsidRPr="00B138F3" w:rsidRDefault="00A6672B" w:rsidP="00A6672B">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A6672B" w:rsidRPr="00B138F3" w:rsidTr="00A53506">
        <w:trPr>
          <w:tblCellSpacing w:w="7" w:type="dxa"/>
          <w:jc w:val="center"/>
        </w:trPr>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 xml:space="preserve">Сторона договора </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место нахождения 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Р/С____________________________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 xml:space="preserve">Заказчик </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__________________________________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место нахождения 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Р/С_______________________________</w:t>
            </w:r>
          </w:p>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УНН______________________________</w:t>
            </w:r>
          </w:p>
        </w:tc>
      </w:tr>
    </w:tbl>
    <w:p w:rsidR="00A6672B" w:rsidRPr="00B138F3" w:rsidRDefault="00A6672B" w:rsidP="00A6672B">
      <w:pPr>
        <w:widowControl w:val="0"/>
        <w:spacing w:after="160"/>
        <w:ind w:firstLine="375"/>
        <w:rPr>
          <w:rFonts w:ascii="GHEA Grapalat" w:hAnsi="GHEA Grapalat"/>
          <w:iCs/>
        </w:rPr>
      </w:pPr>
    </w:p>
    <w:p w:rsidR="00A6672B" w:rsidRPr="00B138F3" w:rsidRDefault="00A6672B" w:rsidP="00A6672B">
      <w:pPr>
        <w:widowControl w:val="0"/>
        <w:spacing w:after="160"/>
        <w:ind w:left="567" w:right="467"/>
        <w:jc w:val="center"/>
        <w:rPr>
          <w:rFonts w:ascii="GHEA Grapalat" w:hAnsi="GHEA Grapalat"/>
          <w:iCs/>
        </w:rPr>
      </w:pPr>
      <w:r w:rsidRPr="00B138F3">
        <w:rPr>
          <w:rFonts w:ascii="GHEA Grapalat" w:hAnsi="GHEA Grapalat"/>
          <w:b/>
        </w:rPr>
        <w:t>АКТ №</w:t>
      </w:r>
    </w:p>
    <w:p w:rsidR="00A6672B" w:rsidRPr="00B138F3" w:rsidRDefault="00A6672B" w:rsidP="00A6672B">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A6672B" w:rsidRPr="00B138F3" w:rsidRDefault="00A6672B" w:rsidP="00A6672B">
      <w:pPr>
        <w:pStyle w:val="BodyTextIndent"/>
        <w:widowControl w:val="0"/>
        <w:spacing w:after="160" w:line="240" w:lineRule="auto"/>
        <w:ind w:firstLine="0"/>
        <w:jc w:val="center"/>
        <w:rPr>
          <w:rFonts w:ascii="GHEA Grapalat" w:hAnsi="GHEA Grapalat"/>
          <w:b/>
          <w:bCs/>
          <w:iCs/>
          <w:sz w:val="24"/>
          <w:szCs w:val="24"/>
        </w:rPr>
      </w:pPr>
    </w:p>
    <w:p w:rsidR="00A6672B" w:rsidRPr="00B138F3" w:rsidRDefault="00A6672B" w:rsidP="00A6672B">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A6672B" w:rsidRPr="00B138F3" w:rsidRDefault="00A6672B" w:rsidP="00A6672B">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A6672B" w:rsidRPr="00B138F3" w:rsidRDefault="00A6672B" w:rsidP="00A6672B">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A6672B" w:rsidRPr="00B138F3" w:rsidRDefault="00A6672B" w:rsidP="00A6672B">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A6672B" w:rsidRPr="00B138F3" w:rsidRDefault="00A6672B" w:rsidP="00A6672B">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A6672B" w:rsidRPr="00B138F3" w:rsidRDefault="00A6672B" w:rsidP="00A6672B">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A6672B" w:rsidRPr="00B138F3" w:rsidTr="00A53506">
        <w:trPr>
          <w:jc w:val="center"/>
        </w:trPr>
        <w:tc>
          <w:tcPr>
            <w:tcW w:w="442"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A6672B" w:rsidRPr="00B138F3" w:rsidRDefault="00A6672B" w:rsidP="00A535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A6672B" w:rsidRPr="00B138F3" w:rsidTr="00A53506">
        <w:trPr>
          <w:jc w:val="center"/>
        </w:trPr>
        <w:tc>
          <w:tcPr>
            <w:tcW w:w="442" w:type="dxa"/>
            <w:vMerge/>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A6672B" w:rsidRPr="00B138F3" w:rsidTr="00A53506">
        <w:trPr>
          <w:trHeight w:val="1105"/>
          <w:jc w:val="center"/>
        </w:trPr>
        <w:tc>
          <w:tcPr>
            <w:tcW w:w="442" w:type="dxa"/>
            <w:vMerge/>
            <w:tcBorders>
              <w:bottom w:val="single" w:sz="4" w:space="0" w:color="auto"/>
            </w:tcBorders>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r>
      <w:tr w:rsidR="00A6672B" w:rsidRPr="00B138F3" w:rsidTr="00A53506">
        <w:trPr>
          <w:jc w:val="center"/>
        </w:trPr>
        <w:tc>
          <w:tcPr>
            <w:tcW w:w="442"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r>
      <w:tr w:rsidR="00A6672B" w:rsidRPr="00B138F3" w:rsidTr="00A53506">
        <w:trPr>
          <w:jc w:val="center"/>
        </w:trPr>
        <w:tc>
          <w:tcPr>
            <w:tcW w:w="442"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A6672B" w:rsidRPr="00B138F3" w:rsidRDefault="00A6672B" w:rsidP="00A53506">
            <w:pPr>
              <w:pStyle w:val="NormalWeb"/>
              <w:widowControl w:val="0"/>
              <w:spacing w:before="0" w:beforeAutospacing="0" w:after="120" w:afterAutospacing="0"/>
              <w:jc w:val="center"/>
              <w:rPr>
                <w:rFonts w:ascii="GHEA Grapalat" w:hAnsi="GHEA Grapalat"/>
                <w:sz w:val="16"/>
                <w:szCs w:val="16"/>
              </w:rPr>
            </w:pPr>
          </w:p>
        </w:tc>
      </w:tr>
    </w:tbl>
    <w:p w:rsidR="00A6672B" w:rsidRPr="00B138F3" w:rsidRDefault="00A6672B" w:rsidP="00A6672B">
      <w:pPr>
        <w:widowControl w:val="0"/>
        <w:spacing w:after="160"/>
        <w:ind w:firstLine="375"/>
        <w:jc w:val="both"/>
        <w:rPr>
          <w:rFonts w:ascii="GHEA Grapalat" w:hAnsi="GHEA Grapalat" w:cs="Arial"/>
          <w:iCs/>
          <w:lang w:val="en-US"/>
        </w:rPr>
      </w:pPr>
    </w:p>
    <w:p w:rsidR="00A6672B" w:rsidRPr="00B138F3" w:rsidRDefault="00A6672B" w:rsidP="00A6672B">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A6672B" w:rsidRPr="00B138F3" w:rsidRDefault="00A6672B" w:rsidP="00A6672B">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A6672B" w:rsidRPr="00B138F3" w:rsidTr="00A53506">
        <w:trPr>
          <w:trHeight w:val="266"/>
          <w:tblCellSpacing w:w="7" w:type="dxa"/>
          <w:jc w:val="center"/>
        </w:trPr>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Товар принят</w:t>
            </w:r>
          </w:p>
        </w:tc>
      </w:tr>
      <w:tr w:rsidR="00A6672B" w:rsidRPr="00B138F3" w:rsidTr="00A53506">
        <w:trPr>
          <w:trHeight w:val="473"/>
          <w:tblCellSpacing w:w="7" w:type="dxa"/>
          <w:jc w:val="center"/>
        </w:trPr>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 xml:space="preserve">_______________________ </w:t>
            </w:r>
          </w:p>
          <w:p w:rsidR="00A6672B" w:rsidRPr="00B138F3" w:rsidRDefault="00A6672B" w:rsidP="00A53506">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_______________________</w:t>
            </w:r>
          </w:p>
          <w:p w:rsidR="00A6672B" w:rsidRPr="00B138F3" w:rsidRDefault="00A6672B" w:rsidP="00A53506">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A6672B" w:rsidRPr="00B138F3" w:rsidTr="00A53506">
        <w:trPr>
          <w:trHeight w:val="503"/>
          <w:tblCellSpacing w:w="7" w:type="dxa"/>
          <w:jc w:val="center"/>
        </w:trPr>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 xml:space="preserve">______________________ </w:t>
            </w:r>
          </w:p>
          <w:p w:rsidR="00A6672B" w:rsidRPr="00B138F3" w:rsidRDefault="00A6672B" w:rsidP="00A53506">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A6672B" w:rsidRPr="00B138F3" w:rsidRDefault="00A6672B" w:rsidP="00A53506">
            <w:pPr>
              <w:widowControl w:val="0"/>
              <w:jc w:val="center"/>
              <w:rPr>
                <w:rFonts w:ascii="GHEA Grapalat" w:hAnsi="GHEA Grapalat"/>
                <w:iCs/>
              </w:rPr>
            </w:pPr>
            <w:r w:rsidRPr="00B138F3">
              <w:rPr>
                <w:rFonts w:ascii="GHEA Grapalat" w:hAnsi="GHEA Grapalat"/>
              </w:rPr>
              <w:t>_______________________</w:t>
            </w:r>
          </w:p>
          <w:p w:rsidR="00A6672B" w:rsidRPr="00B138F3" w:rsidRDefault="00A6672B" w:rsidP="00A53506">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A6672B" w:rsidRPr="00B138F3" w:rsidTr="00A53506">
        <w:trPr>
          <w:trHeight w:val="281"/>
          <w:tblCellSpacing w:w="7" w:type="dxa"/>
          <w:jc w:val="center"/>
        </w:trPr>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A6672B" w:rsidRPr="00B138F3" w:rsidRDefault="00A6672B" w:rsidP="00A53506">
            <w:pPr>
              <w:widowControl w:val="0"/>
              <w:spacing w:after="160"/>
              <w:jc w:val="center"/>
              <w:rPr>
                <w:rFonts w:ascii="GHEA Grapalat" w:hAnsi="GHEA Grapalat"/>
                <w:iCs/>
              </w:rPr>
            </w:pPr>
            <w:r w:rsidRPr="00B138F3">
              <w:rPr>
                <w:rFonts w:ascii="GHEA Grapalat" w:hAnsi="GHEA Grapalat"/>
              </w:rPr>
              <w:t>М. П.</w:t>
            </w:r>
          </w:p>
        </w:tc>
      </w:tr>
    </w:tbl>
    <w:p w:rsidR="00A6672B" w:rsidRPr="00B138F3" w:rsidRDefault="00A6672B" w:rsidP="00A6672B">
      <w:pPr>
        <w:widowControl w:val="0"/>
        <w:spacing w:after="160"/>
        <w:jc w:val="right"/>
        <w:rPr>
          <w:rFonts w:ascii="GHEA Grapalat" w:hAnsi="GHEA Grapalat" w:cs="Sylfaen"/>
          <w:b/>
        </w:rPr>
      </w:pPr>
    </w:p>
    <w:p w:rsidR="00A6672B" w:rsidRPr="00B138F3" w:rsidRDefault="00A6672B" w:rsidP="00A6672B">
      <w:pPr>
        <w:rPr>
          <w:rFonts w:ascii="GHEA Grapalat" w:hAnsi="GHEA Grapalat" w:cs="Sylfaen"/>
          <w:b/>
        </w:rPr>
      </w:pPr>
      <w:r w:rsidRPr="00B138F3">
        <w:rPr>
          <w:rFonts w:ascii="GHEA Grapalat" w:hAnsi="GHEA Grapalat" w:cs="Sylfaen"/>
          <w:b/>
        </w:rPr>
        <w:br w:type="page"/>
      </w:r>
    </w:p>
    <w:p w:rsidR="00A6672B" w:rsidRPr="00B138F3" w:rsidRDefault="00A6672B" w:rsidP="00A6672B">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A6672B" w:rsidRPr="00AA5BD2" w:rsidRDefault="00A6672B" w:rsidP="00A6672B">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Pr>
          <w:rFonts w:ascii="GHEA Grapalat" w:hAnsi="GHEA Grapalat"/>
          <w:b/>
          <w:lang w:val="en-US"/>
        </w:rPr>
        <w:t>GH</w:t>
      </w:r>
      <w:r w:rsidRPr="00AA05DB">
        <w:rPr>
          <w:rFonts w:ascii="GHEA Grapalat" w:hAnsi="GHEA Grapalat"/>
          <w:b/>
        </w:rPr>
        <w:t>APDzB</w:t>
      </w:r>
      <w:r>
        <w:rPr>
          <w:rFonts w:ascii="GHEA Grapalat" w:hAnsi="GHEA Grapalat"/>
          <w:b/>
        </w:rPr>
        <w:t>-</w:t>
      </w:r>
      <w:r w:rsidR="00BE1A63">
        <w:rPr>
          <w:rFonts w:ascii="GHEA Grapalat" w:hAnsi="GHEA Grapalat"/>
          <w:b/>
        </w:rPr>
        <w:t>2</w:t>
      </w:r>
      <w:r w:rsidR="00352926" w:rsidRPr="00347A4B">
        <w:rPr>
          <w:rFonts w:ascii="GHEA Grapalat" w:hAnsi="GHEA Grapalat"/>
          <w:b/>
        </w:rPr>
        <w:t>6</w:t>
      </w:r>
      <w:r w:rsidR="00352926">
        <w:rPr>
          <w:rFonts w:ascii="GHEA Grapalat" w:hAnsi="GHEA Grapalat"/>
          <w:b/>
        </w:rPr>
        <w:t>/3</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885259">
        <w:rPr>
          <w:rFonts w:ascii="GHEA Grapalat" w:hAnsi="GHEA Grapalat"/>
          <w:i/>
        </w:rPr>
        <w:t xml:space="preserve"> </w:t>
      </w:r>
      <w:r w:rsidRPr="00AA5BD2">
        <w:rPr>
          <w:rFonts w:ascii="GHEA Grapalat" w:hAnsi="GHEA Grapalat"/>
          <w:i/>
        </w:rPr>
        <w:t>г.</w:t>
      </w:r>
    </w:p>
    <w:p w:rsidR="00A6672B" w:rsidRPr="00B138F3" w:rsidRDefault="00A6672B" w:rsidP="00A6672B">
      <w:pPr>
        <w:widowControl w:val="0"/>
        <w:tabs>
          <w:tab w:val="left" w:pos="360"/>
          <w:tab w:val="left" w:pos="540"/>
        </w:tabs>
        <w:spacing w:after="160"/>
        <w:jc w:val="center"/>
        <w:rPr>
          <w:rFonts w:ascii="GHEA Grapalat" w:hAnsi="GHEA Grapalat" w:cs="Sylfaen"/>
          <w:b/>
          <w:bCs/>
        </w:rPr>
      </w:pPr>
    </w:p>
    <w:p w:rsidR="00A6672B" w:rsidRPr="00B138F3" w:rsidRDefault="00A6672B" w:rsidP="00A6672B">
      <w:pPr>
        <w:widowControl w:val="0"/>
        <w:spacing w:after="160"/>
        <w:jc w:val="center"/>
        <w:rPr>
          <w:rFonts w:ascii="GHEA Grapalat" w:hAnsi="GHEA Grapalat" w:cs="Sylfaen"/>
          <w:bCs/>
        </w:rPr>
      </w:pPr>
      <w:r w:rsidRPr="00B138F3">
        <w:rPr>
          <w:rFonts w:ascii="GHEA Grapalat" w:hAnsi="GHEA Grapalat"/>
        </w:rPr>
        <w:t>АКТ №———</w:t>
      </w:r>
    </w:p>
    <w:p w:rsidR="00A6672B" w:rsidRPr="00B138F3" w:rsidRDefault="00A6672B" w:rsidP="00A6672B">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A6672B" w:rsidRPr="00B138F3" w:rsidRDefault="00A6672B" w:rsidP="00A6672B">
      <w:pPr>
        <w:widowControl w:val="0"/>
        <w:tabs>
          <w:tab w:val="left" w:pos="360"/>
          <w:tab w:val="left" w:pos="540"/>
        </w:tabs>
        <w:spacing w:after="160"/>
        <w:jc w:val="center"/>
        <w:rPr>
          <w:rFonts w:ascii="GHEA Grapalat" w:hAnsi="GHEA Grapalat" w:cs="Sylfaen"/>
        </w:rPr>
      </w:pPr>
    </w:p>
    <w:p w:rsidR="00A6672B" w:rsidRPr="00B138F3" w:rsidRDefault="00A6672B" w:rsidP="00A6672B">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A6672B" w:rsidRPr="00B138F3" w:rsidRDefault="00A6672B" w:rsidP="00A6672B">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A6672B" w:rsidRPr="00B138F3" w:rsidRDefault="00A6672B" w:rsidP="00A6672B">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A6672B" w:rsidRPr="00B138F3" w:rsidRDefault="00A6672B" w:rsidP="00A6672B">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A6672B" w:rsidRPr="00B138F3" w:rsidRDefault="00A6672B" w:rsidP="00A6672B">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A6672B" w:rsidRPr="00B138F3" w:rsidRDefault="00A6672B" w:rsidP="00A6672B">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A6672B" w:rsidRPr="00B138F3" w:rsidRDefault="00A6672B" w:rsidP="00A6672B">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A6672B" w:rsidRPr="00B138F3" w:rsidTr="00A5350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A6672B" w:rsidRPr="00B138F3" w:rsidRDefault="00A6672B" w:rsidP="00A53506">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A6672B" w:rsidRPr="00B138F3" w:rsidTr="00A5350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A6672B" w:rsidRPr="00B138F3" w:rsidRDefault="00A6672B" w:rsidP="00A53506">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A6672B" w:rsidRPr="00B138F3" w:rsidTr="00A5350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r>
      <w:tr w:rsidR="00A6672B" w:rsidRPr="00B138F3" w:rsidTr="00A5350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A6672B" w:rsidRPr="00B138F3" w:rsidRDefault="00A6672B" w:rsidP="00A53506">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A6672B" w:rsidRPr="00B138F3" w:rsidRDefault="00A6672B" w:rsidP="00A53506">
            <w:pPr>
              <w:widowControl w:val="0"/>
              <w:spacing w:after="120"/>
              <w:jc w:val="center"/>
              <w:rPr>
                <w:rFonts w:ascii="GHEA Grapalat" w:hAnsi="GHEA Grapalat" w:cs="Sylfaen"/>
                <w:sz w:val="20"/>
                <w:szCs w:val="20"/>
              </w:rPr>
            </w:pPr>
          </w:p>
        </w:tc>
      </w:tr>
    </w:tbl>
    <w:p w:rsidR="00A6672B" w:rsidRPr="00B138F3" w:rsidRDefault="00A6672B" w:rsidP="00A6672B">
      <w:pPr>
        <w:widowControl w:val="0"/>
        <w:tabs>
          <w:tab w:val="left" w:pos="360"/>
          <w:tab w:val="left" w:pos="540"/>
        </w:tabs>
        <w:spacing w:after="160"/>
        <w:jc w:val="both"/>
        <w:rPr>
          <w:rFonts w:ascii="GHEA Grapalat" w:hAnsi="GHEA Grapalat" w:cs="Sylfaen"/>
        </w:rPr>
      </w:pPr>
    </w:p>
    <w:p w:rsidR="00A6672B" w:rsidRPr="00B138F3" w:rsidRDefault="00A6672B" w:rsidP="00A6672B">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A6672B" w:rsidRDefault="00A6672B" w:rsidP="00A6672B">
      <w:pPr>
        <w:rPr>
          <w:rFonts w:ascii="GHEA Grapalat" w:hAnsi="GHEA Grapalat"/>
        </w:rPr>
      </w:pPr>
      <w:r>
        <w:rPr>
          <w:rFonts w:ascii="GHEA Grapalat" w:hAnsi="GHEA Grapalat"/>
        </w:rPr>
        <w:t xml:space="preserve">                                                       </w:t>
      </w:r>
    </w:p>
    <w:p w:rsidR="00A6672B" w:rsidRPr="00B138F3" w:rsidRDefault="00A6672B" w:rsidP="00A6672B">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A6672B" w:rsidRPr="00B138F3" w:rsidRDefault="00A6672B" w:rsidP="00A6672B">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A6672B" w:rsidRPr="00B138F3" w:rsidTr="00A53506">
        <w:tc>
          <w:tcPr>
            <w:tcW w:w="4450" w:type="dxa"/>
          </w:tcPr>
          <w:p w:rsidR="00A6672B" w:rsidRPr="00B138F3" w:rsidRDefault="00A6672B" w:rsidP="00A53506">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A6672B" w:rsidRPr="00B138F3" w:rsidRDefault="00A6672B" w:rsidP="00A53506">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A6672B" w:rsidRPr="00B138F3" w:rsidRDefault="00A6672B" w:rsidP="00A6672B">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A6672B" w:rsidRPr="00B138F3" w:rsidRDefault="00A6672B" w:rsidP="00A6672B">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A6672B" w:rsidRPr="00B138F3" w:rsidTr="00A53506">
        <w:trPr>
          <w:tblCellSpacing w:w="7" w:type="dxa"/>
          <w:jc w:val="center"/>
        </w:trPr>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 xml:space="preserve">___________________________ </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___________________________</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A6672B" w:rsidRPr="00B138F3" w:rsidTr="00A53506">
        <w:trPr>
          <w:tblCellSpacing w:w="7" w:type="dxa"/>
          <w:jc w:val="center"/>
        </w:trPr>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 xml:space="preserve">___________________________ </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A6672B" w:rsidRPr="00B138F3" w:rsidRDefault="00A6672B" w:rsidP="00A53506">
            <w:pPr>
              <w:widowControl w:val="0"/>
              <w:jc w:val="center"/>
              <w:rPr>
                <w:rFonts w:ascii="GHEA Grapalat" w:hAnsi="GHEA Grapalat" w:cs="GHEA Grapalat"/>
              </w:rPr>
            </w:pPr>
            <w:r w:rsidRPr="00B138F3">
              <w:rPr>
                <w:rFonts w:ascii="GHEA Grapalat" w:hAnsi="GHEA Grapalat"/>
              </w:rPr>
              <w:t>___________________________</w:t>
            </w:r>
          </w:p>
          <w:p w:rsidR="00A6672B" w:rsidRPr="00B138F3" w:rsidRDefault="00A6672B" w:rsidP="00A53506">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A6672B" w:rsidRPr="00BA20A0" w:rsidRDefault="00A6672B" w:rsidP="00A6672B">
      <w:pPr>
        <w:widowControl w:val="0"/>
        <w:jc w:val="right"/>
        <w:rPr>
          <w:rFonts w:ascii="GHEA Grapalat" w:hAnsi="GHEA Grapalat" w:cs="Sylfaen"/>
          <w:i/>
        </w:rPr>
      </w:pPr>
      <w:r>
        <w:rPr>
          <w:rFonts w:ascii="GHEA Grapalat" w:hAnsi="GHEA Grapalat"/>
          <w:i/>
        </w:rPr>
        <w:lastRenderedPageBreak/>
        <w:t>П</w:t>
      </w:r>
      <w:r w:rsidRPr="00BA20A0">
        <w:rPr>
          <w:rFonts w:ascii="GHEA Grapalat" w:hAnsi="GHEA Grapalat"/>
          <w:i/>
        </w:rPr>
        <w:t>иложение № 4</w:t>
      </w:r>
    </w:p>
    <w:p w:rsidR="00A6672B" w:rsidRPr="00BA20A0" w:rsidRDefault="00A6672B" w:rsidP="00A6672B">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r w:rsidR="00005952">
        <w:rPr>
          <w:rFonts w:ascii="GHEA Grapalat" w:hAnsi="GHEA Grapalat"/>
          <w:b/>
        </w:rPr>
        <w:t>ЕГС-</w:t>
      </w:r>
      <w:r w:rsidR="00005952">
        <w:rPr>
          <w:rFonts w:ascii="GHEA Grapalat" w:hAnsi="GHEA Grapalat"/>
          <w:b/>
          <w:lang w:val="en-US"/>
        </w:rPr>
        <w:t>GH</w:t>
      </w:r>
      <w:r w:rsidR="00005952" w:rsidRPr="00AA05DB">
        <w:rPr>
          <w:rFonts w:ascii="GHEA Grapalat" w:hAnsi="GHEA Grapalat"/>
          <w:b/>
        </w:rPr>
        <w:t>APDzB</w:t>
      </w:r>
      <w:r w:rsidR="00005952">
        <w:rPr>
          <w:rFonts w:ascii="GHEA Grapalat" w:hAnsi="GHEA Grapalat"/>
          <w:b/>
        </w:rPr>
        <w:t>-</w:t>
      </w:r>
      <w:r w:rsidR="00BE1A63">
        <w:rPr>
          <w:rFonts w:ascii="GHEA Grapalat" w:hAnsi="GHEA Grapalat"/>
          <w:b/>
        </w:rPr>
        <w:t>2</w:t>
      </w:r>
      <w:r w:rsidR="00352926" w:rsidRPr="00347A4B">
        <w:rPr>
          <w:rFonts w:ascii="GHEA Grapalat" w:hAnsi="GHEA Grapalat"/>
          <w:b/>
        </w:rPr>
        <w:t>6</w:t>
      </w:r>
      <w:r w:rsidR="00BE1A63">
        <w:rPr>
          <w:rFonts w:ascii="GHEA Grapalat" w:hAnsi="GHEA Grapalat"/>
          <w:b/>
        </w:rPr>
        <w:t>/</w:t>
      </w:r>
      <w:r w:rsidR="00352926">
        <w:rPr>
          <w:rFonts w:ascii="GHEA Grapalat" w:hAnsi="GHEA Grapalat"/>
          <w:b/>
        </w:rPr>
        <w:t>3</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6672B" w:rsidRPr="00BA20A0" w:rsidRDefault="00A6672B" w:rsidP="00A6672B">
      <w:pPr>
        <w:jc w:val="center"/>
        <w:rPr>
          <w:rFonts w:ascii="GHEA Grapalat" w:hAnsi="GHEA Grapalat" w:cs="GHEA Grapalat"/>
        </w:rPr>
      </w:pPr>
    </w:p>
    <w:p w:rsidR="00A6672B" w:rsidRPr="00BA20A0" w:rsidRDefault="00A6672B" w:rsidP="00A6672B">
      <w:pPr>
        <w:jc w:val="center"/>
        <w:rPr>
          <w:rFonts w:ascii="GHEA Grapalat" w:hAnsi="GHEA Grapalat" w:cs="GHEA Grapalat"/>
        </w:rPr>
      </w:pPr>
      <w:r w:rsidRPr="00BA20A0">
        <w:rPr>
          <w:rFonts w:ascii="GHEA Grapalat" w:hAnsi="GHEA Grapalat" w:cs="GHEA Grapalat"/>
        </w:rPr>
        <w:t>УВЕДОМЛЕНИЕ</w:t>
      </w:r>
    </w:p>
    <w:p w:rsidR="00A6672B" w:rsidRPr="00BA20A0" w:rsidRDefault="00A6672B" w:rsidP="00A6672B">
      <w:pPr>
        <w:jc w:val="center"/>
        <w:rPr>
          <w:rFonts w:ascii="GHEA Grapalat" w:hAnsi="GHEA Grapalat" w:cs="GHEA Grapalat"/>
          <w:lang w:val="hy-AM"/>
        </w:rPr>
      </w:pPr>
    </w:p>
    <w:p w:rsidR="00A6672B" w:rsidRPr="00BA20A0" w:rsidRDefault="00A6672B" w:rsidP="00A6672B">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6672B" w:rsidRPr="00BA20A0" w:rsidRDefault="00A6672B" w:rsidP="00A6672B">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6672B" w:rsidRPr="00BA20A0" w:rsidRDefault="00A6672B" w:rsidP="00A6672B">
      <w:pPr>
        <w:rPr>
          <w:rFonts w:ascii="GHEA Grapalat" w:hAnsi="GHEA Grapalat"/>
          <w:vertAlign w:val="superscript"/>
          <w:lang w:val="es-ES"/>
        </w:rPr>
      </w:pPr>
    </w:p>
    <w:p w:rsidR="00A6672B" w:rsidRPr="00BA20A0" w:rsidRDefault="00A6672B" w:rsidP="00A6672B">
      <w:pPr>
        <w:pStyle w:val="ListParagraph"/>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6672B" w:rsidRPr="00BA20A0" w:rsidRDefault="00A6672B" w:rsidP="00A6672B">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6672B" w:rsidRPr="00BA20A0" w:rsidRDefault="00A6672B" w:rsidP="00A6672B">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6672B" w:rsidRPr="00BA20A0" w:rsidRDefault="00A6672B" w:rsidP="00A6672B">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6672B" w:rsidRPr="00BA20A0" w:rsidRDefault="00A6672B" w:rsidP="00A6672B">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6672B" w:rsidRPr="00BA20A0" w:rsidRDefault="00A6672B" w:rsidP="00A6672B">
      <w:pPr>
        <w:rPr>
          <w:rFonts w:ascii="GHEA Grapalat" w:hAnsi="GHEA Grapalat" w:cs="Sylfaen"/>
          <w:sz w:val="20"/>
          <w:szCs w:val="20"/>
          <w:lang w:val="es-ES"/>
        </w:rPr>
      </w:pPr>
    </w:p>
    <w:p w:rsidR="00A6672B" w:rsidRPr="00BA20A0" w:rsidRDefault="00A6672B" w:rsidP="00A6672B">
      <w:pPr>
        <w:pStyle w:val="ListParagraph"/>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rsidR="00A6672B" w:rsidRPr="00BA20A0" w:rsidRDefault="00A6672B" w:rsidP="00A6672B">
      <w:pPr>
        <w:jc w:val="center"/>
        <w:rPr>
          <w:rFonts w:ascii="GHEA Grapalat" w:hAnsi="GHEA Grapalat" w:cs="GHEA Grapalat"/>
          <w:lang w:val="es-ES"/>
        </w:rPr>
      </w:pPr>
    </w:p>
    <w:p w:rsidR="00A6672B" w:rsidRPr="00BA20A0" w:rsidRDefault="00A6672B" w:rsidP="00A6672B">
      <w:pPr>
        <w:jc w:val="center"/>
        <w:rPr>
          <w:rFonts w:ascii="GHEA Grapalat" w:hAnsi="GHEA Grapalat" w:cs="Sylfaen"/>
          <w:b/>
          <w:lang w:val="es-ES"/>
        </w:rPr>
      </w:pPr>
    </w:p>
    <w:p w:rsidR="00A6672B" w:rsidRPr="00BA20A0" w:rsidRDefault="00A6672B" w:rsidP="00A6672B">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6672B" w:rsidRPr="00BA20A0" w:rsidRDefault="00A6672B" w:rsidP="00A6672B">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6672B" w:rsidRPr="00BA20A0" w:rsidRDefault="00A6672B" w:rsidP="00A6672B">
      <w:pPr>
        <w:jc w:val="right"/>
        <w:rPr>
          <w:rFonts w:ascii="GHEA Grapalat" w:hAnsi="GHEA Grapalat"/>
          <w:sz w:val="20"/>
          <w:lang w:val="hy-AM"/>
        </w:rPr>
      </w:pPr>
      <w:r w:rsidRPr="00BA20A0">
        <w:rPr>
          <w:rFonts w:ascii="GHEA Grapalat" w:hAnsi="GHEA Grapalat"/>
          <w:sz w:val="20"/>
          <w:lang w:val="hy-AM"/>
        </w:rPr>
        <w:t xml:space="preserve">    </w:t>
      </w:r>
    </w:p>
    <w:p w:rsidR="00A6672B" w:rsidRPr="00BA20A0" w:rsidRDefault="00A6672B" w:rsidP="00A6672B">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6672B" w:rsidRPr="00BA20A0" w:rsidRDefault="00A6672B" w:rsidP="00A6672B">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6672B" w:rsidRPr="00BA20A0" w:rsidRDefault="00A6672B" w:rsidP="00A6672B">
      <w:pPr>
        <w:jc w:val="center"/>
        <w:rPr>
          <w:rFonts w:ascii="GHEA Grapalat" w:hAnsi="GHEA Grapalat" w:cs="Sylfaen"/>
          <w:sz w:val="16"/>
          <w:szCs w:val="16"/>
          <w:lang w:val="es-ES"/>
        </w:rPr>
      </w:pPr>
    </w:p>
    <w:p w:rsidR="00A6672B" w:rsidRPr="00BA20A0" w:rsidRDefault="00A6672B" w:rsidP="00A6672B">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6672B" w:rsidRPr="00C60645" w:rsidRDefault="00A6672B" w:rsidP="00A6672B">
      <w:pPr>
        <w:jc w:val="center"/>
        <w:rPr>
          <w:ins w:id="7" w:author="Inesa Kocharyan" w:date="2025-02-19T10:39:00Z"/>
          <w:rFonts w:ascii="GHEA Grapalat" w:hAnsi="GHEA Grapalat" w:cs="Sylfaen"/>
          <w:b/>
          <w:lang w:val="es-ES"/>
        </w:rPr>
      </w:pPr>
    </w:p>
    <w:p w:rsidR="00A6672B" w:rsidRPr="00B138F3" w:rsidRDefault="00A6672B" w:rsidP="00A6672B">
      <w:pPr>
        <w:widowControl w:val="0"/>
        <w:spacing w:after="160"/>
        <w:ind w:left="-142" w:firstLine="142"/>
        <w:jc w:val="center"/>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Pr="00B138F3" w:rsidRDefault="00A6672B" w:rsidP="00A6672B">
      <w:pPr>
        <w:widowControl w:val="0"/>
        <w:spacing w:after="160"/>
        <w:jc w:val="both"/>
        <w:rPr>
          <w:rFonts w:ascii="GHEA Grapalat" w:hAnsi="GHEA Grapalat" w:cs="Sylfaen"/>
          <w:b/>
        </w:rPr>
      </w:pPr>
    </w:p>
    <w:p w:rsidR="00A6672B" w:rsidRDefault="00A6672B" w:rsidP="00A6672B">
      <w:pPr>
        <w:widowControl w:val="0"/>
        <w:spacing w:after="160"/>
        <w:jc w:val="both"/>
        <w:rPr>
          <w:rFonts w:ascii="GHEA Grapalat" w:hAnsi="GHEA Grapalat" w:cs="Sylfaen"/>
          <w:b/>
        </w:rPr>
      </w:pPr>
    </w:p>
    <w:p w:rsidR="00A6672B" w:rsidRPr="00B138F3" w:rsidRDefault="00A6672B" w:rsidP="00A6672B">
      <w:pPr>
        <w:widowControl w:val="0"/>
        <w:spacing w:after="160"/>
        <w:jc w:val="both"/>
        <w:rPr>
          <w:rFonts w:ascii="GHEA Grapalat" w:hAnsi="GHEA Grapalat" w:cs="Sylfaen"/>
          <w:b/>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footerReference w:type="default" r:id="rId11"/>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7E0A" w:rsidRDefault="00327E0A">
      <w:r>
        <w:separator/>
      </w:r>
    </w:p>
  </w:endnote>
  <w:endnote w:type="continuationSeparator" w:id="0">
    <w:p w:rsidR="00327E0A" w:rsidRDefault="00327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LatRus">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176738"/>
      <w:docPartObj>
        <w:docPartGallery w:val="Page Numbers (Bottom of Page)"/>
        <w:docPartUnique/>
      </w:docPartObj>
    </w:sdtPr>
    <w:sdtEndPr>
      <w:rPr>
        <w:rFonts w:ascii="GHEA Grapalat" w:hAnsi="GHEA Grapalat"/>
        <w:sz w:val="24"/>
        <w:szCs w:val="24"/>
      </w:rPr>
    </w:sdtEndPr>
    <w:sdtContent>
      <w:p w:rsidR="00A53506" w:rsidRPr="00C861E9" w:rsidRDefault="00A53506">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D57D4">
          <w:rPr>
            <w:rFonts w:ascii="GHEA Grapalat" w:hAnsi="GHEA Grapalat"/>
            <w:noProof/>
            <w:sz w:val="24"/>
            <w:szCs w:val="24"/>
          </w:rPr>
          <w:t>79</w:t>
        </w:r>
        <w:r w:rsidRPr="00C861E9">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2812198"/>
      <w:docPartObj>
        <w:docPartGallery w:val="Page Numbers (Bottom of Page)"/>
        <w:docPartUnique/>
      </w:docPartObj>
    </w:sdtPr>
    <w:sdtEndPr>
      <w:rPr>
        <w:rFonts w:ascii="GHEA Grapalat" w:hAnsi="GHEA Grapalat"/>
        <w:sz w:val="24"/>
        <w:szCs w:val="24"/>
      </w:rPr>
    </w:sdtEndPr>
    <w:sdtContent>
      <w:p w:rsidR="00A53506" w:rsidRPr="00C861E9" w:rsidRDefault="00A53506">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D57D4">
          <w:rPr>
            <w:rFonts w:ascii="GHEA Grapalat" w:hAnsi="GHEA Grapalat"/>
            <w:noProof/>
            <w:sz w:val="24"/>
            <w:szCs w:val="24"/>
          </w:rPr>
          <w:t>89</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7E0A" w:rsidRDefault="00327E0A">
      <w:r>
        <w:separator/>
      </w:r>
    </w:p>
  </w:footnote>
  <w:footnote w:type="continuationSeparator" w:id="0">
    <w:p w:rsidR="00327E0A" w:rsidRDefault="00327E0A">
      <w:r>
        <w:continuationSeparator/>
      </w:r>
    </w:p>
  </w:footnote>
  <w:footnote w:id="1">
    <w:p w:rsidR="00A53506" w:rsidRPr="00CD6B60" w:rsidRDefault="00A53506"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A53506" w:rsidRPr="00CD6B60" w:rsidRDefault="00A5350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A53506" w:rsidRPr="00CD6B60" w:rsidRDefault="00A53506"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A53506" w:rsidRPr="00CD6B60" w:rsidRDefault="00A53506"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A53506" w:rsidRPr="00CA2B01" w:rsidRDefault="00A53506"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A53506" w:rsidRPr="00CA2B01" w:rsidRDefault="00A53506"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A53506" w:rsidRPr="00CA2B01" w:rsidRDefault="00A53506"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rsidR="00A53506" w:rsidRPr="005D5092" w:rsidRDefault="00A53506"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A53506" w:rsidRPr="0034222E" w:rsidDel="00932115" w:rsidRDefault="00A53506" w:rsidP="00AF1F59">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4">
    <w:p w:rsidR="00A53506" w:rsidRPr="00FE2AA4" w:rsidRDefault="00A53506">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5">
    <w:p w:rsidR="00A53506" w:rsidRPr="008842CE" w:rsidRDefault="00A53506"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A53506" w:rsidRPr="000811C1" w:rsidRDefault="00A53506">
      <w:pPr>
        <w:pStyle w:val="FootnoteText"/>
        <w:rPr>
          <w:lang w:val="af-ZA"/>
        </w:rPr>
      </w:pPr>
    </w:p>
  </w:footnote>
  <w:footnote w:id="6">
    <w:p w:rsidR="00A53506" w:rsidRPr="004A4643" w:rsidRDefault="00A53506" w:rsidP="003A4A85">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7">
    <w:p w:rsidR="00A53506" w:rsidRPr="008E4439" w:rsidRDefault="00A53506" w:rsidP="003A4A85">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A53506" w:rsidRPr="000811C1" w:rsidRDefault="00A53506" w:rsidP="003A4A85">
      <w:pPr>
        <w:pStyle w:val="FootnoteText"/>
        <w:rPr>
          <w:rFonts w:ascii="Sylfaen" w:hAnsi="Sylfaen"/>
          <w:sz w:val="18"/>
          <w:szCs w:val="18"/>
        </w:rPr>
      </w:pPr>
    </w:p>
  </w:footnote>
  <w:footnote w:id="8">
    <w:p w:rsidR="00A53506" w:rsidRPr="00A31673" w:rsidRDefault="00A53506">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A53506" w:rsidRPr="008416BA" w:rsidRDefault="00A53506" w:rsidP="00A6672B">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A53506" w:rsidRDefault="00A53506" w:rsidP="00A6672B">
      <w:pPr>
        <w:jc w:val="both"/>
      </w:pPr>
    </w:p>
    <w:p w:rsidR="00A53506" w:rsidRPr="008B70EB" w:rsidRDefault="00A53506" w:rsidP="00A6672B">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A53506" w:rsidRPr="008B70EB" w:rsidRDefault="00A53506" w:rsidP="00A6672B">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A53506" w:rsidRPr="008B70EB" w:rsidRDefault="00A53506" w:rsidP="00A6672B">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A53506" w:rsidRDefault="00A53506" w:rsidP="00A6672B">
      <w:pPr>
        <w:jc w:val="both"/>
        <w:rPr>
          <w:rFonts w:asciiTheme="minorHAnsi" w:hAnsiTheme="minorHAnsi"/>
          <w:lang w:val="af-ZA"/>
        </w:rPr>
      </w:pPr>
    </w:p>
  </w:footnote>
  <w:footnote w:id="10">
    <w:p w:rsidR="00A53506" w:rsidRPr="00D3436F" w:rsidRDefault="00A53506" w:rsidP="00A6672B">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A53506" w:rsidRPr="00D3436F" w:rsidRDefault="00A53506" w:rsidP="00A6672B">
      <w:pPr>
        <w:pStyle w:val="FootnoteText"/>
        <w:rPr>
          <w:lang w:val="es-ES"/>
        </w:rPr>
      </w:pPr>
    </w:p>
  </w:footnote>
  <w:footnote w:id="11">
    <w:p w:rsidR="00A53506" w:rsidRPr="008842CE" w:rsidRDefault="00A53506" w:rsidP="00A6672B">
      <w:pPr>
        <w:pStyle w:val="FootnoteText"/>
        <w:jc w:val="both"/>
      </w:pPr>
    </w:p>
  </w:footnote>
  <w:footnote w:id="12">
    <w:p w:rsidR="00A53506" w:rsidRPr="008842CE" w:rsidRDefault="00A53506" w:rsidP="00A6672B">
      <w:pPr>
        <w:pStyle w:val="FootnoteText"/>
        <w:jc w:val="both"/>
      </w:pPr>
    </w:p>
  </w:footnote>
  <w:footnote w:id="13">
    <w:p w:rsidR="00A53506" w:rsidRPr="00D3436F" w:rsidRDefault="00A53506" w:rsidP="00A6672B">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4">
    <w:p w:rsidR="00A53506" w:rsidRPr="00402BC3" w:rsidRDefault="00A53506" w:rsidP="00A6672B">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A53506" w:rsidRPr="00552088" w:rsidRDefault="00A53506" w:rsidP="00A6672B">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53506" w:rsidRPr="00D3436F" w:rsidRDefault="00A53506" w:rsidP="00A6672B">
      <w:pPr>
        <w:pStyle w:val="FootnoteText"/>
        <w:rPr>
          <w:lang w:val="hy-AM"/>
        </w:rPr>
      </w:pPr>
    </w:p>
  </w:footnote>
  <w:footnote w:id="15">
    <w:p w:rsidR="00A53506" w:rsidRPr="00D3436F" w:rsidRDefault="00A53506" w:rsidP="00A6672B">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A53506" w:rsidRPr="008842CE" w:rsidRDefault="00A53506" w:rsidP="00A6672B">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53506" w:rsidRPr="00D3436F" w:rsidRDefault="00A53506" w:rsidP="00A6672B">
      <w:pPr>
        <w:pStyle w:val="FootnoteText"/>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3"/>
  </w:num>
  <w:num w:numId="34">
    <w:abstractNumId w:val="2"/>
  </w:num>
  <w:num w:numId="3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65E"/>
    <w:rsid w:val="00000958"/>
    <w:rsid w:val="00000BA6"/>
    <w:rsid w:val="000013D6"/>
    <w:rsid w:val="000016BB"/>
    <w:rsid w:val="00002530"/>
    <w:rsid w:val="00002C23"/>
    <w:rsid w:val="00002EBE"/>
    <w:rsid w:val="000031E3"/>
    <w:rsid w:val="000033BC"/>
    <w:rsid w:val="000035D7"/>
    <w:rsid w:val="00003DF0"/>
    <w:rsid w:val="000058CF"/>
    <w:rsid w:val="00005952"/>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282"/>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25E"/>
    <w:rsid w:val="00037DDE"/>
    <w:rsid w:val="000408D8"/>
    <w:rsid w:val="00040F6C"/>
    <w:rsid w:val="000424BA"/>
    <w:rsid w:val="00042BD4"/>
    <w:rsid w:val="00043225"/>
    <w:rsid w:val="0004377F"/>
    <w:rsid w:val="0004387F"/>
    <w:rsid w:val="00045968"/>
    <w:rsid w:val="00046031"/>
    <w:rsid w:val="000465EA"/>
    <w:rsid w:val="000467EC"/>
    <w:rsid w:val="00046BAC"/>
    <w:rsid w:val="000473EF"/>
    <w:rsid w:val="00047776"/>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1646"/>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D7E76"/>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6B"/>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652"/>
    <w:rsid w:val="00184868"/>
    <w:rsid w:val="00184D18"/>
    <w:rsid w:val="00184F17"/>
    <w:rsid w:val="00185684"/>
    <w:rsid w:val="0018591C"/>
    <w:rsid w:val="00185DF9"/>
    <w:rsid w:val="00186559"/>
    <w:rsid w:val="001871B7"/>
    <w:rsid w:val="001878F0"/>
    <w:rsid w:val="00190792"/>
    <w:rsid w:val="00191085"/>
    <w:rsid w:val="00191D27"/>
    <w:rsid w:val="00191D5F"/>
    <w:rsid w:val="001925CB"/>
    <w:rsid w:val="00192606"/>
    <w:rsid w:val="001926B2"/>
    <w:rsid w:val="00192A1C"/>
    <w:rsid w:val="001932A7"/>
    <w:rsid w:val="00193871"/>
    <w:rsid w:val="00193B68"/>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0F1"/>
    <w:rsid w:val="001B0D9A"/>
    <w:rsid w:val="001B1050"/>
    <w:rsid w:val="001B1370"/>
    <w:rsid w:val="001B1C67"/>
    <w:rsid w:val="001B1FC4"/>
    <w:rsid w:val="001B208B"/>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00B"/>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369"/>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701"/>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1B78"/>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BB6"/>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2E83"/>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ECB"/>
    <w:rsid w:val="003240F7"/>
    <w:rsid w:val="00325043"/>
    <w:rsid w:val="0032548E"/>
    <w:rsid w:val="00325546"/>
    <w:rsid w:val="003259C5"/>
    <w:rsid w:val="00325CC0"/>
    <w:rsid w:val="0032620B"/>
    <w:rsid w:val="00326507"/>
    <w:rsid w:val="003267C8"/>
    <w:rsid w:val="00327436"/>
    <w:rsid w:val="00327E0A"/>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36D6"/>
    <w:rsid w:val="00345909"/>
    <w:rsid w:val="003468B8"/>
    <w:rsid w:val="0034742C"/>
    <w:rsid w:val="00347499"/>
    <w:rsid w:val="003475E1"/>
    <w:rsid w:val="0034777A"/>
    <w:rsid w:val="00347A4B"/>
    <w:rsid w:val="003500D1"/>
    <w:rsid w:val="00350210"/>
    <w:rsid w:val="00351797"/>
    <w:rsid w:val="00351A3E"/>
    <w:rsid w:val="00352926"/>
    <w:rsid w:val="003529EA"/>
    <w:rsid w:val="00352B29"/>
    <w:rsid w:val="00352DB8"/>
    <w:rsid w:val="00353EF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52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4A85"/>
    <w:rsid w:val="003A5049"/>
    <w:rsid w:val="003A5533"/>
    <w:rsid w:val="003A5C2A"/>
    <w:rsid w:val="003A62A4"/>
    <w:rsid w:val="003A645E"/>
    <w:rsid w:val="003A6791"/>
    <w:rsid w:val="003A734A"/>
    <w:rsid w:val="003B0D6E"/>
    <w:rsid w:val="003B1FC0"/>
    <w:rsid w:val="003B3302"/>
    <w:rsid w:val="003B368A"/>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9E5"/>
    <w:rsid w:val="003F1EEA"/>
    <w:rsid w:val="003F208A"/>
    <w:rsid w:val="003F22D8"/>
    <w:rsid w:val="003F264A"/>
    <w:rsid w:val="003F2899"/>
    <w:rsid w:val="003F28E4"/>
    <w:rsid w:val="003F300B"/>
    <w:rsid w:val="003F40F6"/>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091A"/>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87AB7"/>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496"/>
    <w:rsid w:val="00507A99"/>
    <w:rsid w:val="00507FEA"/>
    <w:rsid w:val="00510110"/>
    <w:rsid w:val="00510176"/>
    <w:rsid w:val="005106CC"/>
    <w:rsid w:val="00510CB7"/>
    <w:rsid w:val="00510CD3"/>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23E"/>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907"/>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4A2"/>
    <w:rsid w:val="005D4D30"/>
    <w:rsid w:val="005D5092"/>
    <w:rsid w:val="005D5CCD"/>
    <w:rsid w:val="005D5D7D"/>
    <w:rsid w:val="005D60E5"/>
    <w:rsid w:val="005D6FB0"/>
    <w:rsid w:val="005D6FB8"/>
    <w:rsid w:val="005D71EF"/>
    <w:rsid w:val="005D7469"/>
    <w:rsid w:val="005D7731"/>
    <w:rsid w:val="005D7A61"/>
    <w:rsid w:val="005D7D18"/>
    <w:rsid w:val="005D7FA6"/>
    <w:rsid w:val="005E0725"/>
    <w:rsid w:val="005E0E50"/>
    <w:rsid w:val="005E1738"/>
    <w:rsid w:val="005E1F72"/>
    <w:rsid w:val="005E24FD"/>
    <w:rsid w:val="005E2F4D"/>
    <w:rsid w:val="005E2FA5"/>
    <w:rsid w:val="005E3501"/>
    <w:rsid w:val="005E3FC4"/>
    <w:rsid w:val="005E4C8D"/>
    <w:rsid w:val="005E52ED"/>
    <w:rsid w:val="005E573E"/>
    <w:rsid w:val="005E6606"/>
    <w:rsid w:val="005E693E"/>
    <w:rsid w:val="005E6D42"/>
    <w:rsid w:val="005E6F75"/>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309"/>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189"/>
    <w:rsid w:val="00671A82"/>
    <w:rsid w:val="00672C9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B6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2AA"/>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0B7D"/>
    <w:rsid w:val="007114E4"/>
    <w:rsid w:val="00712311"/>
    <w:rsid w:val="00712CB4"/>
    <w:rsid w:val="00712DB8"/>
    <w:rsid w:val="007131F4"/>
    <w:rsid w:val="00713746"/>
    <w:rsid w:val="00715C47"/>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4510"/>
    <w:rsid w:val="00735365"/>
    <w:rsid w:val="00736959"/>
    <w:rsid w:val="00736A43"/>
    <w:rsid w:val="00737986"/>
    <w:rsid w:val="00737B2F"/>
    <w:rsid w:val="00737D8E"/>
    <w:rsid w:val="00740919"/>
    <w:rsid w:val="00740EF5"/>
    <w:rsid w:val="007417BD"/>
    <w:rsid w:val="0074185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385"/>
    <w:rsid w:val="007554B5"/>
    <w:rsid w:val="00755AA2"/>
    <w:rsid w:val="00757100"/>
    <w:rsid w:val="00757281"/>
    <w:rsid w:val="007578A9"/>
    <w:rsid w:val="007579D0"/>
    <w:rsid w:val="00757A3F"/>
    <w:rsid w:val="00757D6C"/>
    <w:rsid w:val="007602A3"/>
    <w:rsid w:val="00760462"/>
    <w:rsid w:val="0076095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855"/>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90C"/>
    <w:rsid w:val="007D3E45"/>
    <w:rsid w:val="007D4017"/>
    <w:rsid w:val="007D4470"/>
    <w:rsid w:val="007D4E09"/>
    <w:rsid w:val="007D61CE"/>
    <w:rsid w:val="007D6C82"/>
    <w:rsid w:val="007D716A"/>
    <w:rsid w:val="007D7707"/>
    <w:rsid w:val="007E009D"/>
    <w:rsid w:val="007E0238"/>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38EB"/>
    <w:rsid w:val="007F4126"/>
    <w:rsid w:val="007F503F"/>
    <w:rsid w:val="007F5A5F"/>
    <w:rsid w:val="007F6722"/>
    <w:rsid w:val="008013BF"/>
    <w:rsid w:val="008013DA"/>
    <w:rsid w:val="00801A4F"/>
    <w:rsid w:val="00801AC7"/>
    <w:rsid w:val="00802C55"/>
    <w:rsid w:val="008030B6"/>
    <w:rsid w:val="00803ED8"/>
    <w:rsid w:val="00804016"/>
    <w:rsid w:val="008040A9"/>
    <w:rsid w:val="00804188"/>
    <w:rsid w:val="0080437A"/>
    <w:rsid w:val="0080548C"/>
    <w:rsid w:val="008055DB"/>
    <w:rsid w:val="008067C5"/>
    <w:rsid w:val="00806B9A"/>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62D"/>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44CC"/>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5814"/>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0C8"/>
    <w:rsid w:val="009B5257"/>
    <w:rsid w:val="009B5889"/>
    <w:rsid w:val="009B58F7"/>
    <w:rsid w:val="009B5CA6"/>
    <w:rsid w:val="009B5ED1"/>
    <w:rsid w:val="009B5FC0"/>
    <w:rsid w:val="009B6191"/>
    <w:rsid w:val="009B6D58"/>
    <w:rsid w:val="009B7BB3"/>
    <w:rsid w:val="009C0ABA"/>
    <w:rsid w:val="009C10FF"/>
    <w:rsid w:val="009C1A9B"/>
    <w:rsid w:val="009C1D0F"/>
    <w:rsid w:val="009C3A21"/>
    <w:rsid w:val="009C3B73"/>
    <w:rsid w:val="009C3EC5"/>
    <w:rsid w:val="009C4A72"/>
    <w:rsid w:val="009C55BB"/>
    <w:rsid w:val="009C5A1D"/>
    <w:rsid w:val="009C6103"/>
    <w:rsid w:val="009C70D7"/>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6649"/>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686"/>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63F8"/>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477E9"/>
    <w:rsid w:val="00A502FC"/>
    <w:rsid w:val="00A5050E"/>
    <w:rsid w:val="00A50C53"/>
    <w:rsid w:val="00A51C3A"/>
    <w:rsid w:val="00A51D7C"/>
    <w:rsid w:val="00A52061"/>
    <w:rsid w:val="00A524AC"/>
    <w:rsid w:val="00A530B3"/>
    <w:rsid w:val="00A53506"/>
    <w:rsid w:val="00A54850"/>
    <w:rsid w:val="00A5512C"/>
    <w:rsid w:val="00A55C6C"/>
    <w:rsid w:val="00A55E59"/>
    <w:rsid w:val="00A55FEE"/>
    <w:rsid w:val="00A56536"/>
    <w:rsid w:val="00A572D8"/>
    <w:rsid w:val="00A57B1A"/>
    <w:rsid w:val="00A60D60"/>
    <w:rsid w:val="00A61746"/>
    <w:rsid w:val="00A619F2"/>
    <w:rsid w:val="00A62933"/>
    <w:rsid w:val="00A63445"/>
    <w:rsid w:val="00A63C22"/>
    <w:rsid w:val="00A63D83"/>
    <w:rsid w:val="00A63EB8"/>
    <w:rsid w:val="00A64339"/>
    <w:rsid w:val="00A65307"/>
    <w:rsid w:val="00A65C38"/>
    <w:rsid w:val="00A6609C"/>
    <w:rsid w:val="00A660E4"/>
    <w:rsid w:val="00A66431"/>
    <w:rsid w:val="00A6672B"/>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4BA"/>
    <w:rsid w:val="00A93710"/>
    <w:rsid w:val="00A943A0"/>
    <w:rsid w:val="00A944D6"/>
    <w:rsid w:val="00A95C09"/>
    <w:rsid w:val="00A961A4"/>
    <w:rsid w:val="00A96293"/>
    <w:rsid w:val="00A96817"/>
    <w:rsid w:val="00A9694C"/>
    <w:rsid w:val="00AA0AD8"/>
    <w:rsid w:val="00AA0D5B"/>
    <w:rsid w:val="00AA0F00"/>
    <w:rsid w:val="00AA0F9A"/>
    <w:rsid w:val="00AA129F"/>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5F4"/>
    <w:rsid w:val="00AB77E2"/>
    <w:rsid w:val="00AB7D2E"/>
    <w:rsid w:val="00AC0541"/>
    <w:rsid w:val="00AC082E"/>
    <w:rsid w:val="00AC21C5"/>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494"/>
    <w:rsid w:val="00AF4E1A"/>
    <w:rsid w:val="00AF564E"/>
    <w:rsid w:val="00AF582B"/>
    <w:rsid w:val="00AF591C"/>
    <w:rsid w:val="00AF5B0F"/>
    <w:rsid w:val="00AF5CA3"/>
    <w:rsid w:val="00AF791F"/>
    <w:rsid w:val="00AF7BE8"/>
    <w:rsid w:val="00B00003"/>
    <w:rsid w:val="00B01064"/>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97A"/>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415"/>
    <w:rsid w:val="00B21689"/>
    <w:rsid w:val="00B217A5"/>
    <w:rsid w:val="00B217BB"/>
    <w:rsid w:val="00B225D5"/>
    <w:rsid w:val="00B2283B"/>
    <w:rsid w:val="00B2314C"/>
    <w:rsid w:val="00B23D70"/>
    <w:rsid w:val="00B24E4B"/>
    <w:rsid w:val="00B25447"/>
    <w:rsid w:val="00B2561E"/>
    <w:rsid w:val="00B2572B"/>
    <w:rsid w:val="00B25E1F"/>
    <w:rsid w:val="00B25FC4"/>
    <w:rsid w:val="00B2681D"/>
    <w:rsid w:val="00B2752E"/>
    <w:rsid w:val="00B30994"/>
    <w:rsid w:val="00B31881"/>
    <w:rsid w:val="00B31A63"/>
    <w:rsid w:val="00B32124"/>
    <w:rsid w:val="00B325AF"/>
    <w:rsid w:val="00B32C46"/>
    <w:rsid w:val="00B333DF"/>
    <w:rsid w:val="00B34F1A"/>
    <w:rsid w:val="00B351F5"/>
    <w:rsid w:val="00B3612B"/>
    <w:rsid w:val="00B36765"/>
    <w:rsid w:val="00B369D8"/>
    <w:rsid w:val="00B37250"/>
    <w:rsid w:val="00B40233"/>
    <w:rsid w:val="00B411FF"/>
    <w:rsid w:val="00B413A8"/>
    <w:rsid w:val="00B425F0"/>
    <w:rsid w:val="00B4364F"/>
    <w:rsid w:val="00B4374E"/>
    <w:rsid w:val="00B43C9E"/>
    <w:rsid w:val="00B44310"/>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1A1"/>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4002"/>
    <w:rsid w:val="00B8486C"/>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5D58"/>
    <w:rsid w:val="00BA632C"/>
    <w:rsid w:val="00BA6E63"/>
    <w:rsid w:val="00BA7128"/>
    <w:rsid w:val="00BB13D5"/>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A63"/>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183E"/>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414"/>
    <w:rsid w:val="00C767C7"/>
    <w:rsid w:val="00C8055A"/>
    <w:rsid w:val="00C806B2"/>
    <w:rsid w:val="00C807D9"/>
    <w:rsid w:val="00C80B25"/>
    <w:rsid w:val="00C80D75"/>
    <w:rsid w:val="00C81187"/>
    <w:rsid w:val="00C813A9"/>
    <w:rsid w:val="00C816CA"/>
    <w:rsid w:val="00C81FE2"/>
    <w:rsid w:val="00C82BD2"/>
    <w:rsid w:val="00C83D8F"/>
    <w:rsid w:val="00C84419"/>
    <w:rsid w:val="00C84B20"/>
    <w:rsid w:val="00C85FFA"/>
    <w:rsid w:val="00C861E9"/>
    <w:rsid w:val="00C86393"/>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53F"/>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225"/>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8AA"/>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597"/>
    <w:rsid w:val="00D5674E"/>
    <w:rsid w:val="00D56B93"/>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67B8"/>
    <w:rsid w:val="00D970D2"/>
    <w:rsid w:val="00D976EB"/>
    <w:rsid w:val="00DA0186"/>
    <w:rsid w:val="00DA0948"/>
    <w:rsid w:val="00DA0A4E"/>
    <w:rsid w:val="00DA0D2B"/>
    <w:rsid w:val="00DA0F94"/>
    <w:rsid w:val="00DA0FDD"/>
    <w:rsid w:val="00DA1801"/>
    <w:rsid w:val="00DA187D"/>
    <w:rsid w:val="00DA1AF1"/>
    <w:rsid w:val="00DA1BAF"/>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7D4"/>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23D7"/>
    <w:rsid w:val="00E1385B"/>
    <w:rsid w:val="00E141C7"/>
    <w:rsid w:val="00E14672"/>
    <w:rsid w:val="00E161F1"/>
    <w:rsid w:val="00E17450"/>
    <w:rsid w:val="00E176B0"/>
    <w:rsid w:val="00E17B7F"/>
    <w:rsid w:val="00E20011"/>
    <w:rsid w:val="00E207EB"/>
    <w:rsid w:val="00E20B3E"/>
    <w:rsid w:val="00E20E95"/>
    <w:rsid w:val="00E21547"/>
    <w:rsid w:val="00E220C4"/>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19"/>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864A9"/>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2D6"/>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C49"/>
    <w:rsid w:val="00EC00EF"/>
    <w:rsid w:val="00EC09B0"/>
    <w:rsid w:val="00EC165E"/>
    <w:rsid w:val="00EC22F7"/>
    <w:rsid w:val="00EC2345"/>
    <w:rsid w:val="00EC2C37"/>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1A3"/>
    <w:rsid w:val="00EF548A"/>
    <w:rsid w:val="00EF6526"/>
    <w:rsid w:val="00EF6AA2"/>
    <w:rsid w:val="00EF6BE5"/>
    <w:rsid w:val="00EF715C"/>
    <w:rsid w:val="00EF7868"/>
    <w:rsid w:val="00F00565"/>
    <w:rsid w:val="00F00C96"/>
    <w:rsid w:val="00F01662"/>
    <w:rsid w:val="00F016A2"/>
    <w:rsid w:val="00F01D1E"/>
    <w:rsid w:val="00F04AA1"/>
    <w:rsid w:val="00F04FC3"/>
    <w:rsid w:val="00F057BE"/>
    <w:rsid w:val="00F06F30"/>
    <w:rsid w:val="00F0759D"/>
    <w:rsid w:val="00F102AB"/>
    <w:rsid w:val="00F11794"/>
    <w:rsid w:val="00F11AC7"/>
    <w:rsid w:val="00F11D9C"/>
    <w:rsid w:val="00F11E5A"/>
    <w:rsid w:val="00F125C4"/>
    <w:rsid w:val="00F126E6"/>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3F4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BB6"/>
    <w:rsid w:val="00F87FD4"/>
    <w:rsid w:val="00F914CF"/>
    <w:rsid w:val="00F91CEB"/>
    <w:rsid w:val="00F92A53"/>
    <w:rsid w:val="00F930CD"/>
    <w:rsid w:val="00F932ED"/>
    <w:rsid w:val="00F934C1"/>
    <w:rsid w:val="00F9448B"/>
    <w:rsid w:val="00F954E8"/>
    <w:rsid w:val="00F95BB0"/>
    <w:rsid w:val="00F95E94"/>
    <w:rsid w:val="00F96993"/>
    <w:rsid w:val="00F97595"/>
    <w:rsid w:val="00F978BC"/>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D7D7A"/>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arine.abrahamyan@yereva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15166-6406-4CD5-8A13-A36E17B03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2237</TotalTime>
  <Pages>89</Pages>
  <Words>21928</Words>
  <Characters>124993</Characters>
  <Application>Microsoft Office Word</Application>
  <DocSecurity>0</DocSecurity>
  <Lines>1041</Lines>
  <Paragraphs>293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146628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1413</cp:revision>
  <cp:lastPrinted>2018-02-16T07:12:00Z</cp:lastPrinted>
  <dcterms:created xsi:type="dcterms:W3CDTF">2019-10-28T07:04:00Z</dcterms:created>
  <dcterms:modified xsi:type="dcterms:W3CDTF">2025-12-29T06:08:00Z</dcterms:modified>
</cp:coreProperties>
</file>